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1A034" w14:textId="77777777" w:rsidR="006F3752" w:rsidRDefault="006F3752" w:rsidP="00D47753">
      <w:pPr>
        <w:pStyle w:val="BodyText"/>
        <w:tabs>
          <w:tab w:val="left" w:pos="2835"/>
        </w:tabs>
        <w:jc w:val="right"/>
      </w:pPr>
    </w:p>
    <w:p w14:paraId="2F5302FD" w14:textId="247BB140" w:rsidR="00420A38" w:rsidRPr="003F09F0" w:rsidRDefault="00420A38" w:rsidP="007022F1">
      <w:pPr>
        <w:pStyle w:val="BodyText"/>
        <w:tabs>
          <w:tab w:val="left" w:pos="0"/>
        </w:tabs>
        <w:jc w:val="left"/>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r>
      <w:r w:rsidR="006F3752">
        <w:tab/>
      </w:r>
      <w:r w:rsidR="006F3752">
        <w:tab/>
      </w:r>
      <w:r w:rsidR="006F3752">
        <w:tab/>
      </w:r>
      <w:r w:rsidR="006F3752">
        <w:tab/>
      </w:r>
      <w:r w:rsidR="006F3752">
        <w:tab/>
      </w:r>
      <w:r w:rsidR="006F3752">
        <w:tab/>
      </w:r>
      <w:r>
        <w:t>Input paper</w:t>
      </w:r>
      <w:r w:rsidR="00037DF4">
        <w:t xml:space="preserve">: </w:t>
      </w:r>
      <w:r w:rsidRPr="00EA5A97">
        <w:rPr>
          <w:rStyle w:val="FootnoteReference"/>
          <w:sz w:val="22"/>
          <w:vertAlign w:val="superscript"/>
        </w:rPr>
        <w:footnoteReference w:id="1"/>
      </w:r>
      <w:r w:rsidRPr="00B15B24">
        <w:tab/>
      </w:r>
      <w:r>
        <w:t xml:space="preserve">     </w:t>
      </w:r>
      <w:r w:rsidR="00D47753" w:rsidRPr="000A0D48">
        <w:t>VTS</w:t>
      </w:r>
      <w:r w:rsidR="000A0D48" w:rsidRPr="000A0D48">
        <w:t>41-10.3.2</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250EB9D5"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D47753">
        <w:rPr>
          <w:rFonts w:cs="Arial"/>
          <w:b/>
          <w:sz w:val="24"/>
          <w:szCs w:val="24"/>
        </w:rPr>
        <w:t>X</w:t>
      </w:r>
      <w:r w:rsidRPr="0080294B">
        <w:rPr>
          <w:rFonts w:cs="Arial"/>
          <w:sz w:val="24"/>
          <w:szCs w:val="24"/>
        </w:rPr>
        <w:t xml:space="preserve">  Input</w:t>
      </w:r>
    </w:p>
    <w:p w14:paraId="0BC79547" w14:textId="2A3419CB"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D47753">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363908DB"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bookmarkStart w:id="0" w:name="_GoBack"/>
      <w:bookmarkEnd w:id="0"/>
      <w:r w:rsidR="00DE421E" w:rsidRPr="000A0D48">
        <w:t>10.3.</w:t>
      </w:r>
    </w:p>
    <w:p w14:paraId="1AB3E246" w14:textId="1BE42E84"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proofErr w:type="gramStart"/>
      <w:r w:rsidR="00037DF4">
        <w:rPr>
          <w:vertAlign w:val="superscript"/>
        </w:rPr>
        <w:t>2</w:t>
      </w:r>
      <w:r w:rsidR="001C44A3" w:rsidRPr="00FE5674">
        <w:tab/>
      </w:r>
      <w:r w:rsidR="00DE421E">
        <w:t>3.3.1</w:t>
      </w:r>
      <w:proofErr w:type="gramEnd"/>
    </w:p>
    <w:p w14:paraId="3C4143BA" w14:textId="77777777" w:rsidR="00D47753" w:rsidRDefault="00362CD9" w:rsidP="00D47753">
      <w:pPr>
        <w:pStyle w:val="BodyText"/>
        <w:tabs>
          <w:tab w:val="left" w:pos="2835"/>
        </w:tabs>
        <w:spacing w:after="0"/>
      </w:pPr>
      <w:r w:rsidRPr="00FE5674">
        <w:t>Author(s)</w:t>
      </w:r>
      <w:r w:rsidR="00FE5674" w:rsidRPr="00FE5674">
        <w:t xml:space="preserve"> / Submitter(s)</w:t>
      </w:r>
      <w:r w:rsidRPr="00FE5674">
        <w:tab/>
      </w:r>
      <w:r w:rsidR="0080294B">
        <w:tab/>
      </w:r>
      <w:r w:rsidR="0080294B">
        <w:tab/>
      </w:r>
      <w:r w:rsidR="00D47753" w:rsidRPr="006139D2">
        <w:t>Australian Maritime Safety Authority</w:t>
      </w:r>
      <w:r w:rsidR="00D47753">
        <w:t xml:space="preserve">, </w:t>
      </w:r>
    </w:p>
    <w:p w14:paraId="4BB690D2" w14:textId="2ED000E7" w:rsidR="00D47753" w:rsidRDefault="00D47753" w:rsidP="00D47753">
      <w:pPr>
        <w:pStyle w:val="BodyText"/>
        <w:tabs>
          <w:tab w:val="left" w:pos="2835"/>
        </w:tabs>
        <w:spacing w:after="0"/>
        <w:ind w:firstLine="3626"/>
      </w:pPr>
      <w:r>
        <w:t>Australian Maritime College</w:t>
      </w:r>
    </w:p>
    <w:p w14:paraId="01FC5420" w14:textId="20187277" w:rsidR="00362CD9" w:rsidRDefault="00362CD9" w:rsidP="00FE5674">
      <w:pPr>
        <w:pStyle w:val="BodyText"/>
        <w:tabs>
          <w:tab w:val="left" w:pos="2835"/>
        </w:tabs>
        <w:rPr>
          <w:color w:val="FF0000"/>
        </w:rPr>
      </w:pPr>
    </w:p>
    <w:p w14:paraId="43607184" w14:textId="17AF0159" w:rsidR="00D47753" w:rsidRDefault="00D47753" w:rsidP="00D47753">
      <w:pPr>
        <w:pStyle w:val="Title"/>
      </w:pPr>
      <w:r>
        <w:t xml:space="preserve">Develop Guidance on Human Factors </w:t>
      </w:r>
      <w:r w:rsidR="00EB3B25">
        <w:t xml:space="preserve">and Ergonomics </w:t>
      </w:r>
      <w:r w:rsidRPr="006139D2">
        <w:t>in VTS</w:t>
      </w:r>
    </w:p>
    <w:p w14:paraId="65EFAB58" w14:textId="77777777" w:rsidR="00D47753" w:rsidRPr="004E70EB" w:rsidRDefault="00D47753" w:rsidP="00D47753">
      <w:pPr>
        <w:pStyle w:val="Title"/>
        <w:rPr>
          <w:sz w:val="28"/>
          <w:szCs w:val="28"/>
        </w:rPr>
      </w:pPr>
      <w:r w:rsidRPr="004E70EB">
        <w:rPr>
          <w:sz w:val="28"/>
          <w:szCs w:val="28"/>
        </w:rPr>
        <w:t>(Task 3.3.1, 2014-18 Work Programme)</w:t>
      </w:r>
    </w:p>
    <w:p w14:paraId="368D395E" w14:textId="77777777" w:rsidR="00D47753" w:rsidRDefault="00D47753" w:rsidP="000D7E87">
      <w:pPr>
        <w:pStyle w:val="Heading1"/>
        <w:numPr>
          <w:ilvl w:val="0"/>
          <w:numId w:val="10"/>
        </w:numPr>
        <w:spacing w:before="360"/>
      </w:pPr>
      <w:r>
        <w:t>purpose of the document</w:t>
      </w:r>
    </w:p>
    <w:p w14:paraId="62DEA24A" w14:textId="458FE315" w:rsidR="00D47753" w:rsidRDefault="00D47753" w:rsidP="00D47753">
      <w:pPr>
        <w:pStyle w:val="BodyText"/>
      </w:pPr>
      <w:r>
        <w:t xml:space="preserve">The purpose of this document is to provide </w:t>
      </w:r>
      <w:r w:rsidR="007022F1">
        <w:t xml:space="preserve">support </w:t>
      </w:r>
      <w:r w:rsidR="00656C0C">
        <w:t xml:space="preserve">to </w:t>
      </w:r>
      <w:r>
        <w:t xml:space="preserve">Task 3.3.1 - </w:t>
      </w:r>
      <w:r w:rsidRPr="006139D2">
        <w:t>Develop Guidance on Human Factor</w:t>
      </w:r>
      <w:r>
        <w:t>s</w:t>
      </w:r>
      <w:r w:rsidRPr="006139D2">
        <w:t xml:space="preserve"> </w:t>
      </w:r>
      <w:r w:rsidR="00656C0C">
        <w:t>and Ergonomics</w:t>
      </w:r>
      <w:r w:rsidR="00656C0C" w:rsidRPr="006139D2">
        <w:t xml:space="preserve"> </w:t>
      </w:r>
      <w:r w:rsidRPr="006139D2">
        <w:t>in VTS</w:t>
      </w:r>
      <w:r>
        <w:t xml:space="preserve"> as part of the Committees 2014-18 Work Programme</w:t>
      </w:r>
      <w:r w:rsidR="007022F1">
        <w:t>.</w:t>
      </w:r>
    </w:p>
    <w:p w14:paraId="41F21508" w14:textId="261AB143" w:rsidR="007022F1" w:rsidRDefault="007022F1" w:rsidP="00D47753">
      <w:pPr>
        <w:pStyle w:val="BodyText"/>
      </w:pPr>
      <w:r w:rsidRPr="00AA299F">
        <w:t>In F</w:t>
      </w:r>
      <w:r>
        <w:t xml:space="preserve">ebruary 2015 the Australian Maritime Safety Authority led a workshop in Melbourne, Australia to </w:t>
      </w:r>
      <w:r w:rsidR="00656C0C">
        <w:t>s</w:t>
      </w:r>
      <w:r>
        <w:t xml:space="preserve">upport the development </w:t>
      </w:r>
      <w:r w:rsidRPr="000877C6">
        <w:t>of a guidance document on human factors and ergonomics in VTS</w:t>
      </w:r>
      <w:r>
        <w:t>.</w:t>
      </w:r>
    </w:p>
    <w:p w14:paraId="1204D43E" w14:textId="1BAE73CD" w:rsidR="00D47753" w:rsidRDefault="007022F1">
      <w:pPr>
        <w:pStyle w:val="BodyText"/>
        <w:rPr>
          <w:snapToGrid w:val="0"/>
          <w:szCs w:val="24"/>
        </w:rPr>
      </w:pPr>
      <w:r>
        <w:rPr>
          <w:snapToGrid w:val="0"/>
          <w:szCs w:val="24"/>
        </w:rPr>
        <w:t xml:space="preserve">The workshop reviewed the paper VTS 38/10/3/1 </w:t>
      </w:r>
      <w:r w:rsidR="00A90707">
        <w:rPr>
          <w:snapToGrid w:val="0"/>
          <w:szCs w:val="24"/>
        </w:rPr>
        <w:t>(</w:t>
      </w:r>
      <w:r>
        <w:rPr>
          <w:snapToGrid w:val="0"/>
          <w:szCs w:val="24"/>
        </w:rPr>
        <w:t>previously submitted by Australia</w:t>
      </w:r>
      <w:r w:rsidR="00A90707">
        <w:rPr>
          <w:snapToGrid w:val="0"/>
          <w:szCs w:val="24"/>
        </w:rPr>
        <w:t>)</w:t>
      </w:r>
      <w:r>
        <w:rPr>
          <w:snapToGrid w:val="0"/>
          <w:szCs w:val="24"/>
        </w:rPr>
        <w:t xml:space="preserve"> that identified a framework that </w:t>
      </w:r>
      <w:r w:rsidR="00A90707">
        <w:rPr>
          <w:snapToGrid w:val="0"/>
          <w:szCs w:val="24"/>
        </w:rPr>
        <w:t xml:space="preserve">could </w:t>
      </w:r>
      <w:r w:rsidR="00D47753">
        <w:rPr>
          <w:snapToGrid w:val="0"/>
          <w:szCs w:val="24"/>
        </w:rPr>
        <w:t>contribute to the work of the Committee in progressing Task 3.3.1.</w:t>
      </w:r>
    </w:p>
    <w:p w14:paraId="0F6C4EE4" w14:textId="0E9D4B9A" w:rsidR="00A90707" w:rsidRDefault="00EE5616">
      <w:pPr>
        <w:pStyle w:val="BodyText"/>
        <w:rPr>
          <w:snapToGrid w:val="0"/>
          <w:szCs w:val="24"/>
        </w:rPr>
      </w:pPr>
      <w:r>
        <w:rPr>
          <w:snapToGrid w:val="0"/>
          <w:szCs w:val="24"/>
        </w:rPr>
        <w:t>IALA held a workshop on Human Factors and Ergonomics in October</w:t>
      </w:r>
      <w:del w:id="1" w:author="Kerrie Abercrombie" w:date="2016-02-26T10:00:00Z">
        <w:r w:rsidDel="0073459A">
          <w:rPr>
            <w:snapToGrid w:val="0"/>
            <w:szCs w:val="24"/>
          </w:rPr>
          <w:delText>,</w:delText>
        </w:r>
      </w:del>
      <w:r>
        <w:rPr>
          <w:snapToGrid w:val="0"/>
          <w:szCs w:val="24"/>
        </w:rPr>
        <w:t xml:space="preserve"> 2015</w:t>
      </w:r>
      <w:r w:rsidR="00656C0C">
        <w:rPr>
          <w:snapToGrid w:val="0"/>
          <w:szCs w:val="24"/>
        </w:rPr>
        <w:t xml:space="preserve"> in Gothenburg, </w:t>
      </w:r>
      <w:r w:rsidR="00656C0C" w:rsidRPr="00656C0C">
        <w:rPr>
          <w:snapToGrid w:val="0"/>
          <w:szCs w:val="24"/>
        </w:rPr>
        <w:t>Sweden</w:t>
      </w:r>
      <w:r>
        <w:rPr>
          <w:snapToGrid w:val="0"/>
          <w:szCs w:val="24"/>
        </w:rPr>
        <w:t xml:space="preserve"> to provide further information to the Working Group.</w:t>
      </w:r>
    </w:p>
    <w:p w14:paraId="5F99DCCA" w14:textId="436A1B67" w:rsidR="00EE5616" w:rsidRDefault="00EE5616">
      <w:pPr>
        <w:pStyle w:val="BodyText"/>
        <w:rPr>
          <w:snapToGrid w:val="0"/>
          <w:szCs w:val="24"/>
        </w:rPr>
      </w:pPr>
      <w:r>
        <w:rPr>
          <w:snapToGrid w:val="0"/>
          <w:szCs w:val="24"/>
        </w:rPr>
        <w:t xml:space="preserve">This document reflects on the results of that workshop and how those results might alter a framework for </w:t>
      </w:r>
      <w:r w:rsidRPr="006139D2">
        <w:t>Guidance on Human Factor</w:t>
      </w:r>
      <w:r>
        <w:t>s</w:t>
      </w:r>
      <w:r w:rsidRPr="006139D2">
        <w:t xml:space="preserve"> </w:t>
      </w:r>
      <w:r w:rsidR="00656C0C">
        <w:t>and Ergonomics</w:t>
      </w:r>
      <w:r w:rsidRPr="006139D2">
        <w:t xml:space="preserve"> in VTS</w:t>
      </w:r>
      <w:r w:rsidR="00EB3B25">
        <w:t>.</w:t>
      </w:r>
    </w:p>
    <w:p w14:paraId="5E4EFC74" w14:textId="77777777" w:rsidR="00D47753" w:rsidRDefault="00D47753" w:rsidP="000D7E87">
      <w:pPr>
        <w:pStyle w:val="Heading2"/>
        <w:numPr>
          <w:ilvl w:val="1"/>
          <w:numId w:val="10"/>
        </w:numPr>
      </w:pPr>
      <w:r>
        <w:t>Related documents</w:t>
      </w:r>
    </w:p>
    <w:p w14:paraId="267A66E5" w14:textId="35E49030" w:rsidR="007E6DF0" w:rsidRDefault="007E6DF0" w:rsidP="007E6DF0">
      <w:pPr>
        <w:autoSpaceDE w:val="0"/>
        <w:autoSpaceDN w:val="0"/>
        <w:adjustRightInd w:val="0"/>
        <w:jc w:val="both"/>
        <w:rPr>
          <w:snapToGrid w:val="0"/>
          <w:szCs w:val="24"/>
        </w:rPr>
      </w:pPr>
      <w:r>
        <w:t xml:space="preserve">This document is a modified version of </w:t>
      </w:r>
      <w:r>
        <w:rPr>
          <w:snapToGrid w:val="0"/>
          <w:szCs w:val="24"/>
        </w:rPr>
        <w:t>VTS 38/10/3/1.</w:t>
      </w:r>
    </w:p>
    <w:p w14:paraId="630F6756" w14:textId="77777777" w:rsidR="00A90707" w:rsidRDefault="00A90707">
      <w:pPr>
        <w:autoSpaceDE w:val="0"/>
        <w:autoSpaceDN w:val="0"/>
        <w:adjustRightInd w:val="0"/>
        <w:jc w:val="both"/>
        <w:rPr>
          <w:snapToGrid w:val="0"/>
          <w:szCs w:val="24"/>
        </w:rPr>
      </w:pPr>
    </w:p>
    <w:p w14:paraId="45D990F2" w14:textId="272EDCCD" w:rsidR="00A90707" w:rsidRDefault="00A90707">
      <w:pPr>
        <w:autoSpaceDE w:val="0"/>
        <w:autoSpaceDN w:val="0"/>
        <w:adjustRightInd w:val="0"/>
        <w:jc w:val="both"/>
        <w:rPr>
          <w:snapToGrid w:val="0"/>
          <w:szCs w:val="24"/>
        </w:rPr>
      </w:pPr>
      <w:r>
        <w:rPr>
          <w:snapToGrid w:val="0"/>
          <w:szCs w:val="24"/>
        </w:rPr>
        <w:t>VTS 38/10/3/1 sourced information from a number of documents including:</w:t>
      </w:r>
    </w:p>
    <w:p w14:paraId="2DD03285" w14:textId="77777777" w:rsidR="00A90707" w:rsidRDefault="00A90707">
      <w:pPr>
        <w:autoSpaceDE w:val="0"/>
        <w:autoSpaceDN w:val="0"/>
        <w:adjustRightInd w:val="0"/>
        <w:jc w:val="both"/>
      </w:pPr>
    </w:p>
    <w:p w14:paraId="53FC82F7" w14:textId="77777777" w:rsidR="00D47753" w:rsidRDefault="00D47753" w:rsidP="000D7E87">
      <w:pPr>
        <w:pStyle w:val="ListParagraph"/>
        <w:numPr>
          <w:ilvl w:val="0"/>
          <w:numId w:val="28"/>
        </w:numPr>
        <w:autoSpaceDE w:val="0"/>
        <w:autoSpaceDN w:val="0"/>
        <w:adjustRightInd w:val="0"/>
        <w:jc w:val="both"/>
      </w:pPr>
      <w:r>
        <w:t xml:space="preserve">American Bureau of Shipping (2003) publication Guidance Notes On </w:t>
      </w:r>
      <w:r w:rsidRPr="00535966">
        <w:t>Ergonomic Design Of Navigation Bridges</w:t>
      </w:r>
      <w:r>
        <w:t>,</w:t>
      </w:r>
    </w:p>
    <w:p w14:paraId="19391699" w14:textId="77777777" w:rsidR="00D47753" w:rsidRDefault="00D47753" w:rsidP="000D7E87">
      <w:pPr>
        <w:pStyle w:val="ListParagraph"/>
        <w:numPr>
          <w:ilvl w:val="0"/>
          <w:numId w:val="28"/>
        </w:numPr>
        <w:autoSpaceDE w:val="0"/>
        <w:autoSpaceDN w:val="0"/>
        <w:adjustRightInd w:val="0"/>
        <w:jc w:val="both"/>
      </w:pPr>
      <w:r>
        <w:t xml:space="preserve">IACS Rec.95 (2007) </w:t>
      </w:r>
      <w:r w:rsidRPr="00535966">
        <w:t>Recommendati</w:t>
      </w:r>
      <w:r>
        <w:t xml:space="preserve">on for the Application of SOLAS Regulation V/15 </w:t>
      </w:r>
      <w:r w:rsidRPr="00535966">
        <w:t>Bridge Design, Equipment Arrangement and</w:t>
      </w:r>
      <w:r>
        <w:t xml:space="preserve"> </w:t>
      </w:r>
      <w:r w:rsidRPr="00535966">
        <w:t>Procedures (BDEAP)</w:t>
      </w:r>
      <w:r>
        <w:t xml:space="preserve">. </w:t>
      </w:r>
    </w:p>
    <w:p w14:paraId="279F32A7" w14:textId="7F12A6FE" w:rsidR="00EB3B25" w:rsidRPr="00B56BDF" w:rsidRDefault="00D47753" w:rsidP="00D47753">
      <w:pPr>
        <w:autoSpaceDE w:val="0"/>
        <w:autoSpaceDN w:val="0"/>
        <w:adjustRightInd w:val="0"/>
        <w:spacing w:before="120" w:after="120"/>
        <w:jc w:val="both"/>
      </w:pPr>
      <w:r>
        <w:t xml:space="preserve">The document also uses definitions from </w:t>
      </w:r>
      <w:r w:rsidR="00285160" w:rsidRPr="00285160">
        <w:rPr>
          <w:lang w:val="en-AU"/>
        </w:rPr>
        <w:t>MSC.1/Circ.1512</w:t>
      </w:r>
      <w:r w:rsidR="00285160">
        <w:rPr>
          <w:lang w:val="en-AU"/>
        </w:rPr>
        <w:t xml:space="preserve">: Guidelines on Software Quality Assurance and Human Centred Design for E-Navigation. </w:t>
      </w:r>
      <w:r w:rsidR="00EB3B25">
        <w:t>This document should b</w:t>
      </w:r>
      <w:r w:rsidR="007E6DF0">
        <w:t>e read in association with the R</w:t>
      </w:r>
      <w:r w:rsidR="00EB3B25">
        <w:t>eport from the</w:t>
      </w:r>
      <w:r w:rsidR="007E6DF0">
        <w:t xml:space="preserve"> IALA Workshop on</w:t>
      </w:r>
      <w:r w:rsidR="00EB3B25">
        <w:t xml:space="preserve"> Human </w:t>
      </w:r>
      <w:r w:rsidR="007E6DF0">
        <w:t xml:space="preserve">Factors and Ergonomics </w:t>
      </w:r>
      <w:r w:rsidR="00EB3B25">
        <w:t>held in Gothenburg, Sweden</w:t>
      </w:r>
      <w:r w:rsidR="007E6DF0">
        <w:t>, 12-16 October, 2015.</w:t>
      </w:r>
    </w:p>
    <w:p w14:paraId="206977EE" w14:textId="77777777" w:rsidR="00D47753" w:rsidRDefault="00D47753" w:rsidP="000D7E87">
      <w:pPr>
        <w:pStyle w:val="Heading1"/>
        <w:numPr>
          <w:ilvl w:val="0"/>
          <w:numId w:val="10"/>
        </w:numPr>
      </w:pPr>
      <w:r>
        <w:lastRenderedPageBreak/>
        <w:t>Background</w:t>
      </w:r>
    </w:p>
    <w:p w14:paraId="092AAED2" w14:textId="3FCD728A" w:rsidR="00D47753" w:rsidRDefault="00D47753" w:rsidP="00D47753">
      <w:pPr>
        <w:pStyle w:val="BodyText"/>
      </w:pPr>
      <w:r>
        <w:t>Human factors is t</w:t>
      </w:r>
      <w:r w:rsidRPr="00D06054">
        <w:t xml:space="preserve">he scientific discipline concerned with the application of what we know about people, their abilities, characteristics and limitations to the design of systems they use, environments in which they function and interact, and jobs they perform to optimise human well-being and overall system </w:t>
      </w:r>
      <w:r w:rsidR="00285160">
        <w:t xml:space="preserve">safety and </w:t>
      </w:r>
      <w:r w:rsidRPr="00D06054">
        <w:t>performance.</w:t>
      </w:r>
      <w:r>
        <w:t xml:space="preserve"> Human factors and the ‘human element’ (as it occurs in the maritime domain) are terms that are often used interchangeably.</w:t>
      </w:r>
    </w:p>
    <w:p w14:paraId="65196261" w14:textId="149C6327" w:rsidR="00D47753" w:rsidRPr="00ED55F7" w:rsidRDefault="0090100F" w:rsidP="00CE1AAB">
      <w:pPr>
        <w:pStyle w:val="BodyText"/>
      </w:pPr>
      <w:r>
        <w:rPr>
          <w:snapToGrid w:val="0"/>
          <w:szCs w:val="24"/>
        </w:rPr>
        <w:t xml:space="preserve">IALA held a workshop on Human Factors and Ergonomics in October 2015 in Gothenburg, </w:t>
      </w:r>
      <w:r w:rsidRPr="00656C0C">
        <w:rPr>
          <w:snapToGrid w:val="0"/>
          <w:szCs w:val="24"/>
        </w:rPr>
        <w:t>Sweden</w:t>
      </w:r>
      <w:r>
        <w:rPr>
          <w:snapToGrid w:val="0"/>
          <w:szCs w:val="24"/>
        </w:rPr>
        <w:t xml:space="preserve"> to </w:t>
      </w:r>
      <w:r w:rsidR="00A90707">
        <w:t>examine the issue of human factors within the VTS environment</w:t>
      </w:r>
      <w:r w:rsidR="0073459A">
        <w:t xml:space="preserve">.  </w:t>
      </w:r>
      <w:r w:rsidR="00A90707" w:rsidRPr="00ED55F7">
        <w:t>.</w:t>
      </w:r>
    </w:p>
    <w:p w14:paraId="19E01BE0" w14:textId="77777777" w:rsidR="00D47753" w:rsidRDefault="00D47753" w:rsidP="000D7E87">
      <w:pPr>
        <w:pStyle w:val="Heading1"/>
        <w:numPr>
          <w:ilvl w:val="0"/>
          <w:numId w:val="10"/>
        </w:numPr>
      </w:pPr>
      <w:r>
        <w:t>Discussion</w:t>
      </w:r>
    </w:p>
    <w:p w14:paraId="459A24C9" w14:textId="77777777" w:rsidR="00D47753" w:rsidRDefault="00D47753" w:rsidP="00D47753">
      <w:pPr>
        <w:autoSpaceDE w:val="0"/>
        <w:autoSpaceDN w:val="0"/>
        <w:adjustRightInd w:val="0"/>
        <w:rPr>
          <w:rFonts w:cs="Arial"/>
          <w:bCs/>
        </w:rPr>
      </w:pPr>
      <w:r>
        <w:rPr>
          <w:rFonts w:cs="Arial"/>
          <w:bCs/>
        </w:rPr>
        <w:t>The proposed</w:t>
      </w:r>
      <w:r w:rsidRPr="00535966">
        <w:rPr>
          <w:rFonts w:cs="Arial"/>
          <w:bCs/>
        </w:rPr>
        <w:t xml:space="preserve"> guideline would typically include an introduction, background and scope.  This would </w:t>
      </w:r>
      <w:r>
        <w:rPr>
          <w:rFonts w:cs="Arial"/>
          <w:bCs/>
        </w:rPr>
        <w:t>utilise</w:t>
      </w:r>
      <w:r w:rsidRPr="00535966">
        <w:rPr>
          <w:rFonts w:cs="Arial"/>
          <w:bCs/>
        </w:rPr>
        <w:t xml:space="preserve"> reference</w:t>
      </w:r>
      <w:r>
        <w:rPr>
          <w:rFonts w:cs="Arial"/>
          <w:bCs/>
        </w:rPr>
        <w:t>s</w:t>
      </w:r>
      <w:r w:rsidRPr="00535966">
        <w:rPr>
          <w:rFonts w:cs="Arial"/>
          <w:bCs/>
        </w:rPr>
        <w:t xml:space="preserve"> relevant</w:t>
      </w:r>
      <w:r>
        <w:rPr>
          <w:rFonts w:cs="Arial"/>
          <w:bCs/>
        </w:rPr>
        <w:t xml:space="preserve"> to</w:t>
      </w:r>
      <w:r w:rsidRPr="00535966">
        <w:rPr>
          <w:rFonts w:cs="Arial"/>
          <w:bCs/>
        </w:rPr>
        <w:t xml:space="preserve"> IALA and other documents/standards.  These parts have not been included in this INF paper. </w:t>
      </w:r>
    </w:p>
    <w:p w14:paraId="5FC38459" w14:textId="77777777" w:rsidR="0061552B" w:rsidRDefault="0061552B" w:rsidP="00D47753">
      <w:pPr>
        <w:autoSpaceDE w:val="0"/>
        <w:autoSpaceDN w:val="0"/>
        <w:adjustRightInd w:val="0"/>
        <w:rPr>
          <w:rFonts w:cs="Arial"/>
          <w:bCs/>
        </w:rPr>
      </w:pPr>
    </w:p>
    <w:p w14:paraId="6AB92E0F" w14:textId="24418991" w:rsidR="0061552B" w:rsidRDefault="0061552B" w:rsidP="00D47753">
      <w:pPr>
        <w:autoSpaceDE w:val="0"/>
        <w:autoSpaceDN w:val="0"/>
        <w:adjustRightInd w:val="0"/>
        <w:rPr>
          <w:rFonts w:cs="Arial"/>
          <w:bCs/>
        </w:rPr>
      </w:pPr>
      <w:r>
        <w:rPr>
          <w:rFonts w:cs="Arial"/>
          <w:bCs/>
        </w:rPr>
        <w:t>We also note that Annex D of the Report of the IALA Workshop on Human Factors and Ergonomics in VTS, held in Gothenburg in 2015, contains material that might be considered relevant to the introduction for this guidance.</w:t>
      </w:r>
    </w:p>
    <w:p w14:paraId="375A74D9" w14:textId="77777777" w:rsidR="0061552B" w:rsidRDefault="0061552B" w:rsidP="00D47753">
      <w:pPr>
        <w:autoSpaceDE w:val="0"/>
        <w:autoSpaceDN w:val="0"/>
        <w:adjustRightInd w:val="0"/>
        <w:rPr>
          <w:rFonts w:cs="Arial"/>
          <w:bCs/>
        </w:rPr>
      </w:pPr>
    </w:p>
    <w:p w14:paraId="01474643" w14:textId="000FE747" w:rsidR="0061552B" w:rsidRDefault="0061552B" w:rsidP="00D47753">
      <w:pPr>
        <w:autoSpaceDE w:val="0"/>
        <w:autoSpaceDN w:val="0"/>
        <w:adjustRightInd w:val="0"/>
        <w:rPr>
          <w:rFonts w:cs="Arial"/>
          <w:bCs/>
        </w:rPr>
      </w:pPr>
      <w:r>
        <w:rPr>
          <w:rFonts w:cs="Arial"/>
          <w:bCs/>
        </w:rPr>
        <w:t xml:space="preserve">The introduction could also reasonably set out a suite of key principles that are current in the field of human factors and ergonomics that might guide the more detailed parts of the document.  We suggest </w:t>
      </w:r>
      <w:r w:rsidR="00285160">
        <w:rPr>
          <w:rFonts w:cs="Arial"/>
          <w:bCs/>
        </w:rPr>
        <w:t>this should be based on</w:t>
      </w:r>
      <w:r w:rsidR="00ED55F7">
        <w:rPr>
          <w:rFonts w:cs="Arial"/>
          <w:bCs/>
        </w:rPr>
        <w:t xml:space="preserve"> </w:t>
      </w:r>
      <w:r>
        <w:rPr>
          <w:rFonts w:cs="Arial"/>
          <w:bCs/>
        </w:rPr>
        <w:t xml:space="preserve">twelve </w:t>
      </w:r>
      <w:r w:rsidR="00285160">
        <w:rPr>
          <w:rFonts w:cs="Arial"/>
          <w:bCs/>
        </w:rPr>
        <w:t xml:space="preserve">key </w:t>
      </w:r>
      <w:r>
        <w:rPr>
          <w:rFonts w:cs="Arial"/>
          <w:bCs/>
        </w:rPr>
        <w:t xml:space="preserve">principles: </w:t>
      </w:r>
    </w:p>
    <w:p w14:paraId="65DB1F48" w14:textId="77777777" w:rsidR="0061552B" w:rsidRDefault="0061552B" w:rsidP="00D47753">
      <w:pPr>
        <w:autoSpaceDE w:val="0"/>
        <w:autoSpaceDN w:val="0"/>
        <w:adjustRightInd w:val="0"/>
        <w:rPr>
          <w:rFonts w:cs="Arial"/>
          <w:bCs/>
        </w:rPr>
      </w:pPr>
    </w:p>
    <w:p w14:paraId="36077EAE" w14:textId="57201517" w:rsidR="00D47753" w:rsidRDefault="00D47753" w:rsidP="00D47753">
      <w:pPr>
        <w:autoSpaceDE w:val="0"/>
        <w:autoSpaceDN w:val="0"/>
        <w:adjustRightInd w:val="0"/>
        <w:rPr>
          <w:rFonts w:cs="Arial"/>
          <w:b/>
          <w:bCs/>
        </w:rPr>
      </w:pPr>
      <w:r w:rsidRPr="00535966">
        <w:rPr>
          <w:rFonts w:cs="Arial"/>
          <w:b/>
          <w:bCs/>
        </w:rPr>
        <w:t xml:space="preserve">General Principles of </w:t>
      </w:r>
      <w:r>
        <w:rPr>
          <w:rFonts w:cs="Arial"/>
          <w:b/>
          <w:bCs/>
        </w:rPr>
        <w:t>Human Factors</w:t>
      </w:r>
      <w:r w:rsidR="00643865">
        <w:rPr>
          <w:rFonts w:cs="Arial"/>
          <w:b/>
          <w:bCs/>
        </w:rPr>
        <w:t xml:space="preserve"> and Ergonomics</w:t>
      </w:r>
    </w:p>
    <w:p w14:paraId="6B4F8D0B" w14:textId="77777777" w:rsidR="00EB3B25" w:rsidRDefault="00EB3B25" w:rsidP="0061335C">
      <w:pPr>
        <w:rPr>
          <w:rFonts w:cs="Arial"/>
          <w:bCs/>
        </w:rPr>
      </w:pPr>
    </w:p>
    <w:p w14:paraId="2A0C9F92" w14:textId="0A699AED" w:rsidR="0061335C" w:rsidRPr="00ED55F7" w:rsidRDefault="0061335C" w:rsidP="0061335C">
      <w:pPr>
        <w:rPr>
          <w:rFonts w:cs="Arial"/>
          <w:bCs/>
        </w:rPr>
      </w:pPr>
      <w:r w:rsidRPr="00ED55F7">
        <w:rPr>
          <w:rFonts w:cs="Arial"/>
          <w:bCs/>
        </w:rPr>
        <w:t>All activity with respect to the implementation of VTS (including design, installation and management thereof) sh</w:t>
      </w:r>
      <w:r w:rsidR="00EB3B25">
        <w:rPr>
          <w:rFonts w:cs="Arial"/>
          <w:bCs/>
        </w:rPr>
        <w:t xml:space="preserve">ould </w:t>
      </w:r>
      <w:r w:rsidRPr="00ED55F7">
        <w:rPr>
          <w:rFonts w:cs="Arial"/>
          <w:bCs/>
        </w:rPr>
        <w:t>occur with due recognition of the implications for the human element, with the aim of:</w:t>
      </w:r>
    </w:p>
    <w:p w14:paraId="41526228" w14:textId="77777777" w:rsidR="0061335C" w:rsidRPr="00ED55F7" w:rsidRDefault="0061335C" w:rsidP="0061335C">
      <w:pPr>
        <w:rPr>
          <w:rFonts w:cs="Arial"/>
          <w:bCs/>
        </w:rPr>
      </w:pPr>
    </w:p>
    <w:p w14:paraId="108C6244" w14:textId="10693A36" w:rsidR="0061335C" w:rsidRPr="00ED55F7" w:rsidRDefault="0061335C" w:rsidP="0061335C">
      <w:pPr>
        <w:pStyle w:val="ListParagraph"/>
        <w:numPr>
          <w:ilvl w:val="0"/>
          <w:numId w:val="29"/>
        </w:numPr>
        <w:contextualSpacing w:val="0"/>
        <w:rPr>
          <w:rFonts w:cs="Arial"/>
          <w:bCs/>
        </w:rPr>
      </w:pPr>
      <w:r w:rsidRPr="00ED55F7">
        <w:rPr>
          <w:rFonts w:cs="Arial"/>
          <w:bCs/>
        </w:rPr>
        <w:t>Facilitating the tasks to be performed by the VTS team and allied services in making full appraisal of the situation to support the objectives of the VTS authority including primary and ancillary tasks</w:t>
      </w:r>
      <w:r w:rsidR="00F81017">
        <w:rPr>
          <w:rFonts w:cs="Arial"/>
          <w:bCs/>
        </w:rPr>
        <w:t>;</w:t>
      </w:r>
    </w:p>
    <w:p w14:paraId="74A273FC" w14:textId="77777777" w:rsidR="0061335C" w:rsidRPr="00ED55F7" w:rsidRDefault="0061335C" w:rsidP="0061335C">
      <w:pPr>
        <w:pStyle w:val="ListParagraph"/>
        <w:numPr>
          <w:ilvl w:val="0"/>
          <w:numId w:val="29"/>
        </w:numPr>
        <w:contextualSpacing w:val="0"/>
        <w:rPr>
          <w:rFonts w:cs="Arial"/>
          <w:bCs/>
        </w:rPr>
      </w:pPr>
      <w:r w:rsidRPr="00ED55F7">
        <w:rPr>
          <w:rFonts w:cs="Arial"/>
          <w:bCs/>
        </w:rPr>
        <w:t xml:space="preserve">Promoting effective and safe joint activity between the VTS team and allied services; </w:t>
      </w:r>
    </w:p>
    <w:p w14:paraId="17488DF9" w14:textId="2FEAE15D" w:rsidR="0061335C" w:rsidRPr="00ED55F7" w:rsidRDefault="0061335C" w:rsidP="0061335C">
      <w:pPr>
        <w:pStyle w:val="ListParagraph"/>
        <w:numPr>
          <w:ilvl w:val="0"/>
          <w:numId w:val="29"/>
        </w:numPr>
        <w:contextualSpacing w:val="0"/>
        <w:rPr>
          <w:rFonts w:cs="Arial"/>
          <w:bCs/>
        </w:rPr>
      </w:pPr>
      <w:r w:rsidRPr="00ED55F7">
        <w:rPr>
          <w:rFonts w:cs="Arial"/>
          <w:bCs/>
        </w:rPr>
        <w:t>Adopting the principles of safety culture and recognising the need to manage organisational change using a structured approach</w:t>
      </w:r>
      <w:r w:rsidR="00F81017">
        <w:rPr>
          <w:rFonts w:cs="Arial"/>
          <w:bCs/>
        </w:rPr>
        <w:t>;</w:t>
      </w:r>
      <w:r w:rsidRPr="00ED55F7">
        <w:rPr>
          <w:rFonts w:cs="Arial"/>
          <w:bCs/>
        </w:rPr>
        <w:t xml:space="preserve"> </w:t>
      </w:r>
    </w:p>
    <w:p w14:paraId="557B5402" w14:textId="60D48C04" w:rsidR="0061335C" w:rsidRPr="00ED55F7" w:rsidRDefault="0061335C" w:rsidP="0061335C">
      <w:pPr>
        <w:pStyle w:val="ListParagraph"/>
        <w:numPr>
          <w:ilvl w:val="0"/>
          <w:numId w:val="29"/>
        </w:numPr>
        <w:contextualSpacing w:val="0"/>
        <w:rPr>
          <w:rFonts w:cs="Arial"/>
          <w:bCs/>
        </w:rPr>
      </w:pPr>
      <w:r w:rsidRPr="00ED55F7">
        <w:rPr>
          <w:rFonts w:cs="Arial"/>
          <w:bCs/>
        </w:rPr>
        <w:t>Adopting the principles of human centred design; accounting for human capabilities and variability</w:t>
      </w:r>
      <w:r w:rsidR="00F81017">
        <w:rPr>
          <w:rFonts w:cs="Arial"/>
          <w:bCs/>
        </w:rPr>
        <w:t>;</w:t>
      </w:r>
    </w:p>
    <w:p w14:paraId="7752C6A9" w14:textId="77777777" w:rsidR="0061335C" w:rsidRPr="00ED55F7" w:rsidRDefault="0061335C" w:rsidP="0061335C">
      <w:pPr>
        <w:pStyle w:val="ListParagraph"/>
        <w:numPr>
          <w:ilvl w:val="0"/>
          <w:numId w:val="29"/>
        </w:numPr>
        <w:contextualSpacing w:val="0"/>
        <w:rPr>
          <w:rFonts w:cs="Arial"/>
          <w:bCs/>
        </w:rPr>
      </w:pPr>
      <w:r w:rsidRPr="00ED55F7">
        <w:rPr>
          <w:rFonts w:cs="Arial"/>
          <w:bCs/>
        </w:rPr>
        <w:t>Recognising the implications of providing VTS services within a complex socio-technical system;</w:t>
      </w:r>
    </w:p>
    <w:p w14:paraId="3D9C3DDA" w14:textId="77777777" w:rsidR="0061335C" w:rsidRPr="00ED55F7" w:rsidRDefault="0061335C" w:rsidP="0061335C">
      <w:pPr>
        <w:pStyle w:val="ListParagraph"/>
        <w:numPr>
          <w:ilvl w:val="0"/>
          <w:numId w:val="29"/>
        </w:numPr>
        <w:contextualSpacing w:val="0"/>
        <w:rPr>
          <w:rFonts w:cs="Arial"/>
          <w:bCs/>
        </w:rPr>
      </w:pPr>
      <w:r w:rsidRPr="00ED55F7">
        <w:rPr>
          <w:rFonts w:cs="Arial"/>
          <w:bCs/>
        </w:rPr>
        <w:t xml:space="preserve">Enabling the VTS team and allied services to have convenient and continuous access to essential information which is presented in a clear and unambiguous manner, using standardized symbols and coding systems for controls and displays; </w:t>
      </w:r>
    </w:p>
    <w:p w14:paraId="2DFDA2CC" w14:textId="550C707C" w:rsidR="0061335C" w:rsidRPr="00ED55F7" w:rsidRDefault="0061335C" w:rsidP="0061335C">
      <w:pPr>
        <w:pStyle w:val="Default"/>
        <w:numPr>
          <w:ilvl w:val="0"/>
          <w:numId w:val="29"/>
        </w:numPr>
        <w:adjustRightInd/>
        <w:jc w:val="both"/>
        <w:rPr>
          <w:rFonts w:eastAsia="Calibri"/>
          <w:bCs/>
          <w:color w:val="auto"/>
          <w:sz w:val="22"/>
          <w:szCs w:val="22"/>
          <w:lang w:eastAsia="en-GB"/>
        </w:rPr>
      </w:pPr>
      <w:r w:rsidRPr="00ED55F7">
        <w:rPr>
          <w:rFonts w:eastAsia="Calibri"/>
          <w:bCs/>
          <w:color w:val="auto"/>
          <w:sz w:val="22"/>
          <w:szCs w:val="22"/>
          <w:lang w:eastAsia="en-GB"/>
        </w:rPr>
        <w:t>Supporting, where appropriate, the harmonized collection, integration, exchange, presentation and analysis of marine information by electronic means to enhance berth</w:t>
      </w:r>
      <w:r w:rsidRPr="00ED55F7">
        <w:rPr>
          <w:rFonts w:eastAsia="Calibri"/>
          <w:bCs/>
          <w:color w:val="auto"/>
          <w:sz w:val="22"/>
          <w:szCs w:val="22"/>
          <w:lang w:eastAsia="en-GB"/>
        </w:rPr>
        <w:noBreakHyphen/>
        <w:t>to-berth navigation and related services</w:t>
      </w:r>
      <w:r w:rsidR="00F81017">
        <w:rPr>
          <w:rFonts w:eastAsia="Calibri"/>
          <w:bCs/>
          <w:color w:val="auto"/>
          <w:sz w:val="22"/>
          <w:szCs w:val="22"/>
          <w:lang w:eastAsia="en-GB"/>
        </w:rPr>
        <w:t>;</w:t>
      </w:r>
      <w:r w:rsidRPr="00ED55F7">
        <w:rPr>
          <w:rFonts w:eastAsia="Calibri"/>
          <w:bCs/>
          <w:color w:val="auto"/>
          <w:sz w:val="22"/>
          <w:szCs w:val="22"/>
          <w:lang w:eastAsia="en-GB"/>
        </w:rPr>
        <w:t xml:space="preserve"> </w:t>
      </w:r>
    </w:p>
    <w:p w14:paraId="765B3456" w14:textId="77777777" w:rsidR="0061335C" w:rsidRPr="00ED55F7" w:rsidRDefault="0061335C" w:rsidP="0061335C">
      <w:pPr>
        <w:pStyle w:val="ListParagraph"/>
        <w:numPr>
          <w:ilvl w:val="0"/>
          <w:numId w:val="29"/>
        </w:numPr>
        <w:contextualSpacing w:val="0"/>
        <w:rPr>
          <w:rFonts w:cs="Arial"/>
          <w:bCs/>
        </w:rPr>
      </w:pPr>
      <w:r w:rsidRPr="00ED55F7">
        <w:rPr>
          <w:rFonts w:cs="Arial"/>
          <w:bCs/>
        </w:rPr>
        <w:t xml:space="preserve">Indicating the operational status of automated functions and integrated components, systems and/or sub-systems; </w:t>
      </w:r>
    </w:p>
    <w:p w14:paraId="23F3CB58" w14:textId="77777777" w:rsidR="0061335C" w:rsidRPr="00ED55F7" w:rsidRDefault="0061335C" w:rsidP="0061335C">
      <w:pPr>
        <w:pStyle w:val="ListParagraph"/>
        <w:numPr>
          <w:ilvl w:val="0"/>
          <w:numId w:val="29"/>
        </w:numPr>
        <w:contextualSpacing w:val="0"/>
        <w:rPr>
          <w:rFonts w:cs="Arial"/>
          <w:bCs/>
        </w:rPr>
      </w:pPr>
      <w:r w:rsidRPr="00ED55F7">
        <w:rPr>
          <w:rFonts w:cs="Arial"/>
          <w:bCs/>
        </w:rPr>
        <w:t>Allowing for expeditious, continuous and effective appraisal of situations and associated decision-making by the VTS team and allied services;</w:t>
      </w:r>
    </w:p>
    <w:p w14:paraId="5ACCAB6F" w14:textId="26D76B54" w:rsidR="0061335C" w:rsidRPr="00ED55F7" w:rsidRDefault="0061335C" w:rsidP="0061335C">
      <w:pPr>
        <w:pStyle w:val="ListParagraph"/>
        <w:numPr>
          <w:ilvl w:val="0"/>
          <w:numId w:val="29"/>
        </w:numPr>
        <w:contextualSpacing w:val="0"/>
        <w:rPr>
          <w:rFonts w:cs="Arial"/>
          <w:bCs/>
        </w:rPr>
      </w:pPr>
      <w:r w:rsidRPr="00ED55F7">
        <w:rPr>
          <w:rFonts w:cs="Arial"/>
          <w:bCs/>
        </w:rPr>
        <w:t xml:space="preserve">Preventing or minimizing excessive or unnecessary work and any conditions or distractions which may cause fatigue or interfere with the </w:t>
      </w:r>
      <w:r w:rsidR="00F81017">
        <w:rPr>
          <w:rFonts w:cs="Arial"/>
          <w:bCs/>
        </w:rPr>
        <w:t>safe performance</w:t>
      </w:r>
      <w:r w:rsidRPr="00ED55F7">
        <w:rPr>
          <w:rFonts w:cs="Arial"/>
          <w:bCs/>
        </w:rPr>
        <w:t xml:space="preserve"> of VTS team and allied services</w:t>
      </w:r>
      <w:r w:rsidR="00EB3B25">
        <w:rPr>
          <w:rFonts w:cs="Arial"/>
          <w:bCs/>
        </w:rPr>
        <w:t>;</w:t>
      </w:r>
    </w:p>
    <w:p w14:paraId="78D9B190" w14:textId="313D29E4" w:rsidR="0061335C" w:rsidRPr="00ED55F7" w:rsidRDefault="0061335C" w:rsidP="0061335C">
      <w:pPr>
        <w:pStyle w:val="ListParagraph"/>
        <w:numPr>
          <w:ilvl w:val="0"/>
          <w:numId w:val="29"/>
        </w:numPr>
        <w:contextualSpacing w:val="0"/>
        <w:rPr>
          <w:rFonts w:cs="Arial"/>
          <w:bCs/>
        </w:rPr>
      </w:pPr>
      <w:r w:rsidRPr="00ED55F7">
        <w:rPr>
          <w:rFonts w:cs="Arial"/>
          <w:bCs/>
        </w:rPr>
        <w:t>Minimizing</w:t>
      </w:r>
      <w:r w:rsidR="00F81017">
        <w:rPr>
          <w:rFonts w:cs="Arial"/>
          <w:bCs/>
        </w:rPr>
        <w:t xml:space="preserve"> and managing </w:t>
      </w:r>
      <w:r w:rsidRPr="00ED55F7">
        <w:rPr>
          <w:rFonts w:cs="Arial"/>
          <w:bCs/>
        </w:rPr>
        <w:t xml:space="preserve"> the risk of human error and detecting such error if it occurs, through monitoring and alarm systems, in time for the VTS team and allied services to take appropriate action</w:t>
      </w:r>
      <w:r w:rsidR="00F81017">
        <w:rPr>
          <w:rFonts w:cs="Arial"/>
          <w:bCs/>
        </w:rPr>
        <w:t>;</w:t>
      </w:r>
    </w:p>
    <w:p w14:paraId="527DE543" w14:textId="5CEC38FD" w:rsidR="0061335C" w:rsidRPr="00ED55F7" w:rsidRDefault="0061335C" w:rsidP="0061335C">
      <w:pPr>
        <w:pStyle w:val="ListParagraph"/>
        <w:numPr>
          <w:ilvl w:val="0"/>
          <w:numId w:val="29"/>
        </w:numPr>
        <w:contextualSpacing w:val="0"/>
        <w:rPr>
          <w:rFonts w:cs="Arial"/>
          <w:bCs/>
        </w:rPr>
      </w:pPr>
      <w:r w:rsidRPr="00ED55F7">
        <w:rPr>
          <w:rFonts w:cs="Arial"/>
          <w:bCs/>
        </w:rPr>
        <w:t xml:space="preserve">Acknowledging the gap between work as </w:t>
      </w:r>
      <w:r w:rsidR="00F81017">
        <w:rPr>
          <w:rFonts w:cs="Arial"/>
          <w:bCs/>
        </w:rPr>
        <w:t>planned</w:t>
      </w:r>
      <w:r w:rsidRPr="00ED55F7">
        <w:rPr>
          <w:rFonts w:cs="Arial"/>
          <w:bCs/>
        </w:rPr>
        <w:t xml:space="preserve"> (in policies, procedures and associated documents) and work as </w:t>
      </w:r>
      <w:r w:rsidR="00F81017">
        <w:rPr>
          <w:rFonts w:cs="Arial"/>
          <w:bCs/>
        </w:rPr>
        <w:t>conducted</w:t>
      </w:r>
      <w:r w:rsidRPr="00ED55F7">
        <w:rPr>
          <w:rFonts w:cs="Arial"/>
          <w:bCs/>
        </w:rPr>
        <w:t xml:space="preserve"> (in normal operations) and making appropriate efforts to narrow this gap. </w:t>
      </w:r>
    </w:p>
    <w:p w14:paraId="175A13A8" w14:textId="77777777" w:rsidR="00EB3B25" w:rsidRDefault="00EB3B25" w:rsidP="00ED55F7">
      <w:pPr>
        <w:autoSpaceDE w:val="0"/>
        <w:autoSpaceDN w:val="0"/>
        <w:adjustRightInd w:val="0"/>
        <w:rPr>
          <w:rFonts w:cs="Arial"/>
          <w:bCs/>
        </w:rPr>
      </w:pPr>
    </w:p>
    <w:p w14:paraId="368ABCE9" w14:textId="4DAA95C6" w:rsidR="00D47753" w:rsidRDefault="00EB3B25" w:rsidP="00ED55F7">
      <w:pPr>
        <w:autoSpaceDE w:val="0"/>
        <w:autoSpaceDN w:val="0"/>
        <w:adjustRightInd w:val="0"/>
        <w:rPr>
          <w:rFonts w:cs="Arial"/>
          <w:bCs/>
        </w:rPr>
      </w:pPr>
      <w:r>
        <w:rPr>
          <w:rFonts w:cs="Arial"/>
          <w:bCs/>
        </w:rPr>
        <w:t xml:space="preserve">We suggest that these principles should be added </w:t>
      </w:r>
      <w:r w:rsidR="00F81017">
        <w:rPr>
          <w:rFonts w:cs="Arial"/>
          <w:bCs/>
        </w:rPr>
        <w:t>as</w:t>
      </w:r>
      <w:r>
        <w:rPr>
          <w:rFonts w:cs="Arial"/>
          <w:bCs/>
        </w:rPr>
        <w:t xml:space="preserve"> an introduction to </w:t>
      </w:r>
      <w:r w:rsidR="00F81017">
        <w:rPr>
          <w:rFonts w:cs="Arial"/>
          <w:bCs/>
        </w:rPr>
        <w:t>the</w:t>
      </w:r>
      <w:r>
        <w:rPr>
          <w:rFonts w:cs="Arial"/>
          <w:bCs/>
        </w:rPr>
        <w:t xml:space="preserve"> guideline </w:t>
      </w:r>
    </w:p>
    <w:p w14:paraId="037E0ED7" w14:textId="77777777" w:rsidR="00D47753" w:rsidRDefault="00D47753" w:rsidP="00D47753">
      <w:pPr>
        <w:autoSpaceDE w:val="0"/>
        <w:autoSpaceDN w:val="0"/>
        <w:adjustRightInd w:val="0"/>
        <w:ind w:left="720"/>
        <w:rPr>
          <w:rFonts w:cs="Arial"/>
          <w:bCs/>
        </w:rPr>
      </w:pPr>
    </w:p>
    <w:p w14:paraId="160BF991" w14:textId="2440A400" w:rsidR="00D47753" w:rsidRDefault="007022F1" w:rsidP="00D47753">
      <w:pPr>
        <w:autoSpaceDE w:val="0"/>
        <w:autoSpaceDN w:val="0"/>
        <w:adjustRightInd w:val="0"/>
        <w:rPr>
          <w:rFonts w:cs="Arial"/>
          <w:b/>
          <w:bCs/>
        </w:rPr>
      </w:pPr>
      <w:r>
        <w:rPr>
          <w:rFonts w:cs="Arial"/>
          <w:b/>
          <w:bCs/>
        </w:rPr>
        <w:t>Human Performance and Variability</w:t>
      </w:r>
    </w:p>
    <w:p w14:paraId="6471F0A3" w14:textId="77777777" w:rsidR="00D47753" w:rsidRPr="009D5D04" w:rsidRDefault="00D47753" w:rsidP="000D7E87">
      <w:pPr>
        <w:numPr>
          <w:ilvl w:val="0"/>
          <w:numId w:val="26"/>
        </w:numPr>
        <w:autoSpaceDE w:val="0"/>
        <w:autoSpaceDN w:val="0"/>
        <w:adjustRightInd w:val="0"/>
        <w:rPr>
          <w:rFonts w:cs="Arial"/>
          <w:bCs/>
        </w:rPr>
      </w:pPr>
      <w:r w:rsidRPr="009D5D04">
        <w:rPr>
          <w:rFonts w:cs="Arial"/>
          <w:bCs/>
        </w:rPr>
        <w:t>Stress</w:t>
      </w:r>
    </w:p>
    <w:p w14:paraId="02298991" w14:textId="77777777" w:rsidR="00D47753" w:rsidRDefault="00D47753" w:rsidP="000D7E87">
      <w:pPr>
        <w:numPr>
          <w:ilvl w:val="0"/>
          <w:numId w:val="26"/>
        </w:numPr>
        <w:autoSpaceDE w:val="0"/>
        <w:autoSpaceDN w:val="0"/>
        <w:adjustRightInd w:val="0"/>
        <w:rPr>
          <w:rFonts w:cs="Arial"/>
          <w:bCs/>
        </w:rPr>
      </w:pPr>
      <w:r w:rsidRPr="009D5D04">
        <w:rPr>
          <w:rFonts w:cs="Arial"/>
          <w:bCs/>
        </w:rPr>
        <w:t>Fatigue</w:t>
      </w:r>
      <w:r>
        <w:rPr>
          <w:rFonts w:cs="Arial"/>
          <w:bCs/>
        </w:rPr>
        <w:t>/ Fatigue Management</w:t>
      </w:r>
    </w:p>
    <w:p w14:paraId="555B36BF" w14:textId="4D5CB2D9" w:rsidR="007022F1" w:rsidRPr="009D5D04" w:rsidRDefault="007022F1" w:rsidP="00F81017">
      <w:pPr>
        <w:numPr>
          <w:ilvl w:val="0"/>
          <w:numId w:val="26"/>
        </w:numPr>
        <w:autoSpaceDE w:val="0"/>
        <w:autoSpaceDN w:val="0"/>
        <w:adjustRightInd w:val="0"/>
        <w:rPr>
          <w:rFonts w:cs="Arial"/>
          <w:bCs/>
        </w:rPr>
      </w:pPr>
      <w:r>
        <w:rPr>
          <w:rFonts w:cs="Arial"/>
          <w:bCs/>
        </w:rPr>
        <w:t>Staffing levels and roster arrangements</w:t>
      </w:r>
    </w:p>
    <w:p w14:paraId="0E8F25D1" w14:textId="77777777" w:rsidR="00D47753" w:rsidRDefault="00D47753" w:rsidP="000D7E87">
      <w:pPr>
        <w:numPr>
          <w:ilvl w:val="0"/>
          <w:numId w:val="26"/>
        </w:numPr>
        <w:autoSpaceDE w:val="0"/>
        <w:autoSpaceDN w:val="0"/>
        <w:adjustRightInd w:val="0"/>
        <w:rPr>
          <w:rFonts w:cs="Arial"/>
          <w:bCs/>
        </w:rPr>
      </w:pPr>
      <w:r w:rsidRPr="009D5D04">
        <w:rPr>
          <w:rFonts w:cs="Arial"/>
          <w:bCs/>
        </w:rPr>
        <w:t>Workload</w:t>
      </w:r>
    </w:p>
    <w:p w14:paraId="24AA87DD" w14:textId="392E4F03" w:rsidR="00D47753" w:rsidRDefault="00D47753" w:rsidP="000D7E87">
      <w:pPr>
        <w:numPr>
          <w:ilvl w:val="0"/>
          <w:numId w:val="26"/>
        </w:numPr>
        <w:autoSpaceDE w:val="0"/>
        <w:autoSpaceDN w:val="0"/>
        <w:adjustRightInd w:val="0"/>
        <w:rPr>
          <w:rFonts w:cs="Arial"/>
          <w:bCs/>
        </w:rPr>
      </w:pPr>
      <w:r>
        <w:rPr>
          <w:rFonts w:cs="Arial"/>
          <w:bCs/>
        </w:rPr>
        <w:t>Situation awareness</w:t>
      </w:r>
      <w:r w:rsidR="007022F1">
        <w:rPr>
          <w:rFonts w:cs="Arial"/>
          <w:bCs/>
        </w:rPr>
        <w:t>/Distributed Cognition</w:t>
      </w:r>
    </w:p>
    <w:p w14:paraId="3D2AF7F6" w14:textId="5EE04A06" w:rsidR="00D47753" w:rsidRDefault="007022F1" w:rsidP="000D7E87">
      <w:pPr>
        <w:numPr>
          <w:ilvl w:val="0"/>
          <w:numId w:val="26"/>
        </w:numPr>
        <w:autoSpaceDE w:val="0"/>
        <w:autoSpaceDN w:val="0"/>
        <w:adjustRightInd w:val="0"/>
        <w:rPr>
          <w:rFonts w:cs="Arial"/>
          <w:bCs/>
        </w:rPr>
      </w:pPr>
      <w:r>
        <w:rPr>
          <w:rFonts w:cs="Arial"/>
          <w:bCs/>
        </w:rPr>
        <w:t>Acknowledging and Managing i</w:t>
      </w:r>
      <w:r w:rsidR="00D47753">
        <w:rPr>
          <w:rFonts w:cs="Arial"/>
          <w:bCs/>
        </w:rPr>
        <w:t>ndividual differences</w:t>
      </w:r>
    </w:p>
    <w:p w14:paraId="34776791" w14:textId="77777777" w:rsidR="00D47753" w:rsidRDefault="00D47753" w:rsidP="000D7E87">
      <w:pPr>
        <w:numPr>
          <w:ilvl w:val="0"/>
          <w:numId w:val="26"/>
        </w:numPr>
        <w:autoSpaceDE w:val="0"/>
        <w:autoSpaceDN w:val="0"/>
        <w:adjustRightInd w:val="0"/>
        <w:rPr>
          <w:rFonts w:cs="Arial"/>
          <w:bCs/>
        </w:rPr>
      </w:pPr>
      <w:r w:rsidRPr="00BD57EA">
        <w:rPr>
          <w:rFonts w:cs="Arial"/>
          <w:bCs/>
        </w:rPr>
        <w:t>Decision-making and sense-making in VTS</w:t>
      </w:r>
    </w:p>
    <w:p w14:paraId="63CCFF4A" w14:textId="4411CDF2" w:rsidR="00D47753" w:rsidRDefault="00D47753" w:rsidP="000D7E87">
      <w:pPr>
        <w:numPr>
          <w:ilvl w:val="0"/>
          <w:numId w:val="26"/>
        </w:numPr>
        <w:autoSpaceDE w:val="0"/>
        <w:autoSpaceDN w:val="0"/>
        <w:adjustRightInd w:val="0"/>
        <w:rPr>
          <w:rFonts w:cs="Arial"/>
          <w:bCs/>
        </w:rPr>
      </w:pPr>
      <w:r>
        <w:rPr>
          <w:rFonts w:cs="Arial"/>
          <w:bCs/>
        </w:rPr>
        <w:t>Error</w:t>
      </w:r>
      <w:r w:rsidR="00520D72">
        <w:rPr>
          <w:rFonts w:cs="Arial"/>
          <w:bCs/>
        </w:rPr>
        <w:t>, E</w:t>
      </w:r>
      <w:r>
        <w:rPr>
          <w:rFonts w:cs="Arial"/>
          <w:bCs/>
        </w:rPr>
        <w:t>rror management</w:t>
      </w:r>
      <w:r w:rsidR="00520D72">
        <w:rPr>
          <w:rFonts w:cs="Arial"/>
          <w:bCs/>
        </w:rPr>
        <w:t xml:space="preserve"> and Normal Operations</w:t>
      </w:r>
    </w:p>
    <w:p w14:paraId="3A8014CF" w14:textId="32D689EC" w:rsidR="007022F1" w:rsidRDefault="007022F1" w:rsidP="00ED55F7">
      <w:pPr>
        <w:numPr>
          <w:ilvl w:val="0"/>
          <w:numId w:val="26"/>
        </w:numPr>
        <w:autoSpaceDE w:val="0"/>
        <w:autoSpaceDN w:val="0"/>
        <w:adjustRightInd w:val="0"/>
        <w:spacing w:line="276" w:lineRule="auto"/>
        <w:rPr>
          <w:rFonts w:cs="Arial"/>
          <w:bCs/>
        </w:rPr>
      </w:pPr>
      <w:r>
        <w:rPr>
          <w:rFonts w:cs="Arial"/>
          <w:bCs/>
        </w:rPr>
        <w:t>Team Work / Maritime Resource Management</w:t>
      </w:r>
      <w:r w:rsidR="00BC37C7">
        <w:rPr>
          <w:rFonts w:cs="Arial"/>
          <w:bCs/>
        </w:rPr>
        <w:t xml:space="preserve"> and Joint Activity</w:t>
      </w:r>
    </w:p>
    <w:p w14:paraId="4ED57DC6" w14:textId="5EAB1E77" w:rsidR="007022F1" w:rsidRDefault="007022F1" w:rsidP="00ED55F7">
      <w:pPr>
        <w:numPr>
          <w:ilvl w:val="0"/>
          <w:numId w:val="26"/>
        </w:numPr>
        <w:autoSpaceDE w:val="0"/>
        <w:autoSpaceDN w:val="0"/>
        <w:adjustRightInd w:val="0"/>
        <w:spacing w:line="276" w:lineRule="auto"/>
        <w:rPr>
          <w:rFonts w:cs="Arial"/>
          <w:bCs/>
        </w:rPr>
      </w:pPr>
      <w:r w:rsidRPr="007022F1">
        <w:rPr>
          <w:rFonts w:cs="Arial"/>
          <w:bCs/>
        </w:rPr>
        <w:t>Communications</w:t>
      </w:r>
    </w:p>
    <w:p w14:paraId="2CCF832A" w14:textId="2FE7BE32" w:rsidR="001F2875" w:rsidRPr="007022F1" w:rsidRDefault="001F2875" w:rsidP="00ED55F7">
      <w:pPr>
        <w:numPr>
          <w:ilvl w:val="0"/>
          <w:numId w:val="26"/>
        </w:numPr>
        <w:autoSpaceDE w:val="0"/>
        <w:autoSpaceDN w:val="0"/>
        <w:adjustRightInd w:val="0"/>
        <w:spacing w:line="276" w:lineRule="auto"/>
        <w:rPr>
          <w:rFonts w:cs="Arial"/>
          <w:bCs/>
        </w:rPr>
      </w:pPr>
      <w:r>
        <w:rPr>
          <w:rFonts w:cs="Arial"/>
          <w:bCs/>
        </w:rPr>
        <w:t>Occupational/Workplace Health and Safety</w:t>
      </w:r>
    </w:p>
    <w:p w14:paraId="4A6A9D03" w14:textId="77777777" w:rsidR="00D47753" w:rsidRDefault="00D47753" w:rsidP="00D47753">
      <w:pPr>
        <w:autoSpaceDE w:val="0"/>
        <w:autoSpaceDN w:val="0"/>
        <w:adjustRightInd w:val="0"/>
        <w:rPr>
          <w:rFonts w:cs="Arial"/>
          <w:b/>
          <w:bCs/>
        </w:rPr>
      </w:pPr>
    </w:p>
    <w:p w14:paraId="771661D7" w14:textId="77777777" w:rsidR="00D47753" w:rsidRPr="00BD57EA" w:rsidRDefault="00D47753" w:rsidP="00D47753">
      <w:pPr>
        <w:autoSpaceDE w:val="0"/>
        <w:autoSpaceDN w:val="0"/>
        <w:adjustRightInd w:val="0"/>
        <w:rPr>
          <w:rFonts w:cs="Arial"/>
          <w:b/>
          <w:bCs/>
        </w:rPr>
      </w:pPr>
      <w:r w:rsidRPr="00BD57EA">
        <w:rPr>
          <w:rFonts w:cs="Arial"/>
          <w:b/>
          <w:bCs/>
        </w:rPr>
        <w:t xml:space="preserve">The </w:t>
      </w:r>
      <w:r>
        <w:rPr>
          <w:rFonts w:cs="Arial"/>
          <w:b/>
          <w:bCs/>
        </w:rPr>
        <w:t>VTS Physical</w:t>
      </w:r>
      <w:r w:rsidRPr="00BD57EA">
        <w:rPr>
          <w:rFonts w:cs="Arial"/>
          <w:b/>
          <w:bCs/>
        </w:rPr>
        <w:t xml:space="preserve"> Environment</w:t>
      </w:r>
    </w:p>
    <w:p w14:paraId="30B46892" w14:textId="77777777" w:rsidR="00D47753" w:rsidRPr="009D5D04" w:rsidRDefault="00D47753" w:rsidP="000D7E87">
      <w:pPr>
        <w:numPr>
          <w:ilvl w:val="0"/>
          <w:numId w:val="25"/>
        </w:numPr>
        <w:autoSpaceDE w:val="0"/>
        <w:autoSpaceDN w:val="0"/>
        <w:adjustRightInd w:val="0"/>
        <w:rPr>
          <w:rFonts w:cs="Arial"/>
          <w:bCs/>
        </w:rPr>
      </w:pPr>
      <w:r w:rsidRPr="009D5D04">
        <w:rPr>
          <w:rFonts w:cs="Arial"/>
          <w:bCs/>
        </w:rPr>
        <w:t>Noise</w:t>
      </w:r>
    </w:p>
    <w:p w14:paraId="141C7F6F" w14:textId="77777777" w:rsidR="00D47753" w:rsidRPr="009D5D04" w:rsidRDefault="00D47753" w:rsidP="000D7E87">
      <w:pPr>
        <w:numPr>
          <w:ilvl w:val="0"/>
          <w:numId w:val="25"/>
        </w:numPr>
        <w:autoSpaceDE w:val="0"/>
        <w:autoSpaceDN w:val="0"/>
        <w:adjustRightInd w:val="0"/>
        <w:rPr>
          <w:rFonts w:cs="Arial"/>
          <w:bCs/>
        </w:rPr>
      </w:pPr>
      <w:r w:rsidRPr="009D5D04">
        <w:rPr>
          <w:rFonts w:cs="Arial"/>
          <w:bCs/>
        </w:rPr>
        <w:t>Lighting</w:t>
      </w:r>
    </w:p>
    <w:p w14:paraId="094C564D" w14:textId="77777777" w:rsidR="007022F1" w:rsidRDefault="00D47753" w:rsidP="000D7E87">
      <w:pPr>
        <w:numPr>
          <w:ilvl w:val="0"/>
          <w:numId w:val="25"/>
        </w:numPr>
        <w:autoSpaceDE w:val="0"/>
        <w:autoSpaceDN w:val="0"/>
        <w:adjustRightInd w:val="0"/>
        <w:rPr>
          <w:rFonts w:cs="Arial"/>
          <w:bCs/>
        </w:rPr>
      </w:pPr>
      <w:r w:rsidRPr="009D5D04">
        <w:rPr>
          <w:rFonts w:cs="Arial"/>
          <w:bCs/>
        </w:rPr>
        <w:t>Heating, Ventilation and Air Conditioning</w:t>
      </w:r>
    </w:p>
    <w:p w14:paraId="2451895C" w14:textId="5DF4C19F" w:rsidR="00D47753" w:rsidRPr="009D5D04" w:rsidRDefault="007022F1" w:rsidP="000D7E87">
      <w:pPr>
        <w:numPr>
          <w:ilvl w:val="0"/>
          <w:numId w:val="25"/>
        </w:numPr>
        <w:autoSpaceDE w:val="0"/>
        <w:autoSpaceDN w:val="0"/>
        <w:adjustRightInd w:val="0"/>
        <w:rPr>
          <w:rFonts w:cs="Arial"/>
          <w:bCs/>
        </w:rPr>
      </w:pPr>
      <w:r>
        <w:rPr>
          <w:rFonts w:cs="Arial"/>
          <w:bCs/>
        </w:rPr>
        <w:t>The physical space</w:t>
      </w:r>
      <w:r w:rsidR="00D47753" w:rsidRPr="009D5D04">
        <w:rPr>
          <w:rFonts w:cs="Arial"/>
          <w:bCs/>
        </w:rPr>
        <w:t xml:space="preserve"> </w:t>
      </w:r>
    </w:p>
    <w:p w14:paraId="670F6590" w14:textId="77777777" w:rsidR="00D47753" w:rsidRDefault="00D47753" w:rsidP="00D47753">
      <w:pPr>
        <w:autoSpaceDE w:val="0"/>
        <w:autoSpaceDN w:val="0"/>
        <w:adjustRightInd w:val="0"/>
        <w:rPr>
          <w:rFonts w:cs="Arial"/>
          <w:b/>
          <w:bCs/>
        </w:rPr>
      </w:pPr>
    </w:p>
    <w:p w14:paraId="54B828AB" w14:textId="77777777" w:rsidR="00D47753" w:rsidRPr="00535966" w:rsidRDefault="00D47753" w:rsidP="00D47753">
      <w:pPr>
        <w:autoSpaceDE w:val="0"/>
        <w:autoSpaceDN w:val="0"/>
        <w:adjustRightInd w:val="0"/>
        <w:rPr>
          <w:rFonts w:cs="Arial"/>
          <w:b/>
          <w:bCs/>
        </w:rPr>
      </w:pPr>
      <w:r w:rsidRPr="00535966">
        <w:rPr>
          <w:rFonts w:cs="Arial"/>
          <w:b/>
          <w:bCs/>
        </w:rPr>
        <w:t>Human-Centred Design</w:t>
      </w:r>
    </w:p>
    <w:p w14:paraId="7F6C559B" w14:textId="7A1697E0" w:rsidR="00D47753" w:rsidRPr="00285160" w:rsidRDefault="00D47753" w:rsidP="00ED55F7">
      <w:pPr>
        <w:autoSpaceDE w:val="0"/>
        <w:autoSpaceDN w:val="0"/>
        <w:adjustRightInd w:val="0"/>
        <w:rPr>
          <w:rFonts w:cs="Arial"/>
        </w:rPr>
      </w:pPr>
    </w:p>
    <w:p w14:paraId="7A1D191C" w14:textId="77777777" w:rsidR="00D47753" w:rsidRDefault="00D47753" w:rsidP="000D7E87">
      <w:pPr>
        <w:pStyle w:val="ListParagraph"/>
        <w:numPr>
          <w:ilvl w:val="0"/>
          <w:numId w:val="18"/>
        </w:numPr>
        <w:autoSpaceDE w:val="0"/>
        <w:autoSpaceDN w:val="0"/>
        <w:adjustRightInd w:val="0"/>
        <w:rPr>
          <w:rFonts w:cs="Arial"/>
        </w:rPr>
      </w:pPr>
      <w:r w:rsidRPr="003020BB">
        <w:rPr>
          <w:rFonts w:cs="Arial"/>
        </w:rPr>
        <w:t>Principles of Human Centred Design</w:t>
      </w:r>
    </w:p>
    <w:p w14:paraId="4072F1C3" w14:textId="42044DE0" w:rsidR="00BC37C7" w:rsidRDefault="00BC37C7" w:rsidP="000D7E87">
      <w:pPr>
        <w:pStyle w:val="ListParagraph"/>
        <w:numPr>
          <w:ilvl w:val="0"/>
          <w:numId w:val="18"/>
        </w:numPr>
        <w:autoSpaceDE w:val="0"/>
        <w:autoSpaceDN w:val="0"/>
        <w:adjustRightInd w:val="0"/>
        <w:rPr>
          <w:rFonts w:cs="Arial"/>
        </w:rPr>
      </w:pPr>
      <w:r w:rsidRPr="003020BB">
        <w:rPr>
          <w:rFonts w:cs="Arial"/>
        </w:rPr>
        <w:t xml:space="preserve">Using </w:t>
      </w:r>
      <w:r w:rsidR="00520D72">
        <w:rPr>
          <w:rFonts w:cs="Arial"/>
        </w:rPr>
        <w:t>an Human-Centred Design Approach</w:t>
      </w:r>
    </w:p>
    <w:p w14:paraId="6015DE76" w14:textId="5C1858F4" w:rsidR="00520D72" w:rsidRDefault="00520D72" w:rsidP="000D7E87">
      <w:pPr>
        <w:pStyle w:val="ListParagraph"/>
        <w:numPr>
          <w:ilvl w:val="0"/>
          <w:numId w:val="18"/>
        </w:numPr>
        <w:autoSpaceDE w:val="0"/>
        <w:autoSpaceDN w:val="0"/>
        <w:adjustRightInd w:val="0"/>
        <w:rPr>
          <w:rFonts w:cs="Arial"/>
        </w:rPr>
      </w:pPr>
      <w:r>
        <w:rPr>
          <w:rFonts w:cs="Arial"/>
        </w:rPr>
        <w:t>Associated Design Standards</w:t>
      </w:r>
      <w:r w:rsidR="001F2875">
        <w:rPr>
          <w:rFonts w:cs="Arial"/>
        </w:rPr>
        <w:t xml:space="preserve"> (</w:t>
      </w:r>
      <w:r w:rsidR="0061335C">
        <w:rPr>
          <w:rFonts w:cs="Arial"/>
        </w:rPr>
        <w:t xml:space="preserve">referencing: </w:t>
      </w:r>
      <w:r w:rsidR="001F2875">
        <w:rPr>
          <w:rFonts w:cs="Arial"/>
        </w:rPr>
        <w:t>Work-station functionality, arrangement and layout; console and workspace design; design of alarms and warnings</w:t>
      </w:r>
    </w:p>
    <w:p w14:paraId="19545285" w14:textId="77777777" w:rsidR="00D47753" w:rsidRPr="00535966" w:rsidRDefault="00D47753">
      <w:pPr>
        <w:autoSpaceDE w:val="0"/>
        <w:autoSpaceDN w:val="0"/>
        <w:adjustRightInd w:val="0"/>
        <w:rPr>
          <w:rFonts w:cs="Arial"/>
        </w:rPr>
      </w:pPr>
    </w:p>
    <w:p w14:paraId="5F3DF5C8" w14:textId="77777777" w:rsidR="00D47753" w:rsidRPr="00535966" w:rsidRDefault="00D47753" w:rsidP="00D47753">
      <w:pPr>
        <w:autoSpaceDE w:val="0"/>
        <w:autoSpaceDN w:val="0"/>
        <w:adjustRightInd w:val="0"/>
        <w:rPr>
          <w:rFonts w:cs="Arial"/>
          <w:b/>
          <w:bCs/>
        </w:rPr>
      </w:pPr>
      <w:r w:rsidRPr="00535966">
        <w:rPr>
          <w:rFonts w:cs="Arial"/>
          <w:b/>
          <w:bCs/>
        </w:rPr>
        <w:t>Procedures, Codes and Job Aids</w:t>
      </w:r>
    </w:p>
    <w:p w14:paraId="670ADF7B" w14:textId="77777777" w:rsidR="00D47753" w:rsidRDefault="00D47753" w:rsidP="00D47753">
      <w:pPr>
        <w:autoSpaceDE w:val="0"/>
        <w:autoSpaceDN w:val="0"/>
        <w:adjustRightInd w:val="0"/>
        <w:rPr>
          <w:rFonts w:cs="Arial"/>
        </w:rPr>
      </w:pPr>
    </w:p>
    <w:p w14:paraId="38DCACA8" w14:textId="04D86D4B" w:rsidR="007022F1" w:rsidRDefault="007022F1" w:rsidP="000D7E87">
      <w:pPr>
        <w:pStyle w:val="ListParagraph"/>
        <w:numPr>
          <w:ilvl w:val="0"/>
          <w:numId w:val="24"/>
        </w:numPr>
        <w:autoSpaceDE w:val="0"/>
        <w:autoSpaceDN w:val="0"/>
        <w:adjustRightInd w:val="0"/>
        <w:rPr>
          <w:rFonts w:cs="Arial"/>
        </w:rPr>
      </w:pPr>
      <w:r>
        <w:rPr>
          <w:rFonts w:cs="Arial"/>
        </w:rPr>
        <w:t>Hand-overs (shifts, sectors)</w:t>
      </w:r>
    </w:p>
    <w:p w14:paraId="272C6C1E" w14:textId="77777777"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Coding</w:t>
      </w:r>
    </w:p>
    <w:p w14:paraId="6E3C8D18" w14:textId="77777777"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 xml:space="preserve">Operating and Emergency Procedures </w:t>
      </w:r>
    </w:p>
    <w:p w14:paraId="23FDB586" w14:textId="77777777"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Labels, Placards and Job Performance Aids</w:t>
      </w:r>
    </w:p>
    <w:p w14:paraId="74EED69B" w14:textId="77777777" w:rsidR="00D47753" w:rsidRPr="00535966" w:rsidRDefault="00D47753" w:rsidP="00D47753">
      <w:pPr>
        <w:autoSpaceDE w:val="0"/>
        <w:autoSpaceDN w:val="0"/>
        <w:adjustRightInd w:val="0"/>
        <w:rPr>
          <w:rFonts w:cs="Arial"/>
        </w:rPr>
      </w:pPr>
    </w:p>
    <w:p w14:paraId="09ABF85D" w14:textId="0DBBDED4" w:rsidR="00D47753" w:rsidRPr="00535966" w:rsidRDefault="00D47753" w:rsidP="00D47753">
      <w:pPr>
        <w:autoSpaceDE w:val="0"/>
        <w:autoSpaceDN w:val="0"/>
        <w:adjustRightInd w:val="0"/>
        <w:rPr>
          <w:rFonts w:cs="Arial"/>
        </w:rPr>
      </w:pPr>
      <w:r>
        <w:rPr>
          <w:rFonts w:cs="Arial"/>
          <w:b/>
          <w:bCs/>
        </w:rPr>
        <w:t xml:space="preserve">Organisational </w:t>
      </w:r>
      <w:r w:rsidR="007022F1">
        <w:rPr>
          <w:rFonts w:cs="Arial"/>
          <w:b/>
          <w:bCs/>
        </w:rPr>
        <w:t xml:space="preserve">and </w:t>
      </w:r>
      <w:r w:rsidRPr="00535966">
        <w:rPr>
          <w:rFonts w:cs="Arial"/>
          <w:b/>
          <w:bCs/>
        </w:rPr>
        <w:t>Safety</w:t>
      </w:r>
      <w:r w:rsidR="007022F1">
        <w:rPr>
          <w:rFonts w:cs="Arial"/>
          <w:b/>
          <w:bCs/>
        </w:rPr>
        <w:t xml:space="preserve"> Culture </w:t>
      </w:r>
      <w:r w:rsidRPr="00535966">
        <w:rPr>
          <w:rFonts w:cs="Arial"/>
          <w:b/>
          <w:bCs/>
        </w:rPr>
        <w:t xml:space="preserve"> </w:t>
      </w:r>
    </w:p>
    <w:p w14:paraId="2563CB99" w14:textId="77777777" w:rsidR="00D47753" w:rsidRDefault="00D47753" w:rsidP="00D47753">
      <w:pPr>
        <w:autoSpaceDE w:val="0"/>
        <w:autoSpaceDN w:val="0"/>
        <w:adjustRightInd w:val="0"/>
        <w:rPr>
          <w:rFonts w:cs="Arial"/>
        </w:rPr>
      </w:pPr>
    </w:p>
    <w:p w14:paraId="7DE59BED" w14:textId="79A3E7CB" w:rsidR="007022F1" w:rsidRDefault="007022F1" w:rsidP="000D7E87">
      <w:pPr>
        <w:pStyle w:val="ListParagraph"/>
        <w:numPr>
          <w:ilvl w:val="0"/>
          <w:numId w:val="26"/>
        </w:numPr>
        <w:autoSpaceDE w:val="0"/>
        <w:autoSpaceDN w:val="0"/>
        <w:adjustRightInd w:val="0"/>
        <w:rPr>
          <w:rFonts w:cs="Arial"/>
        </w:rPr>
      </w:pPr>
      <w:r>
        <w:rPr>
          <w:rFonts w:cs="Arial"/>
        </w:rPr>
        <w:t>Quality management</w:t>
      </w:r>
      <w:r w:rsidR="00BC37C7">
        <w:rPr>
          <w:rFonts w:cs="Arial"/>
        </w:rPr>
        <w:t xml:space="preserve"> and Safety Culture</w:t>
      </w:r>
    </w:p>
    <w:p w14:paraId="00866ED3" w14:textId="77777777" w:rsidR="00D47753" w:rsidRDefault="00D47753" w:rsidP="000D7E87">
      <w:pPr>
        <w:pStyle w:val="ListParagraph"/>
        <w:numPr>
          <w:ilvl w:val="0"/>
          <w:numId w:val="26"/>
        </w:numPr>
        <w:autoSpaceDE w:val="0"/>
        <w:autoSpaceDN w:val="0"/>
        <w:adjustRightInd w:val="0"/>
        <w:rPr>
          <w:rFonts w:cs="Arial"/>
        </w:rPr>
      </w:pPr>
      <w:r>
        <w:rPr>
          <w:rFonts w:cs="Arial"/>
        </w:rPr>
        <w:t>VTS Safety Management</w:t>
      </w:r>
    </w:p>
    <w:p w14:paraId="565ECE79" w14:textId="54013ABB" w:rsidR="007022F1" w:rsidRPr="00656C0C" w:rsidRDefault="00BC37C7" w:rsidP="00ED55F7">
      <w:pPr>
        <w:pStyle w:val="ListParagraph"/>
        <w:numPr>
          <w:ilvl w:val="0"/>
          <w:numId w:val="26"/>
        </w:numPr>
        <w:autoSpaceDE w:val="0"/>
        <w:autoSpaceDN w:val="0"/>
        <w:adjustRightInd w:val="0"/>
        <w:rPr>
          <w:rFonts w:cs="Arial"/>
        </w:rPr>
      </w:pPr>
      <w:r>
        <w:rPr>
          <w:rFonts w:cs="Arial"/>
        </w:rPr>
        <w:t>I</w:t>
      </w:r>
      <w:r w:rsidR="007022F1" w:rsidRPr="003020BB">
        <w:rPr>
          <w:rFonts w:cs="Arial"/>
        </w:rPr>
        <w:t>mplementation and management of change in a VTS</w:t>
      </w:r>
    </w:p>
    <w:p w14:paraId="405637A5" w14:textId="65A5D20B" w:rsidR="00D47753" w:rsidRPr="00FF4946" w:rsidRDefault="00D47753" w:rsidP="000D7E87">
      <w:pPr>
        <w:pStyle w:val="ListParagraph"/>
        <w:numPr>
          <w:ilvl w:val="0"/>
          <w:numId w:val="26"/>
        </w:numPr>
        <w:rPr>
          <w:rFonts w:cs="Arial"/>
        </w:rPr>
      </w:pPr>
      <w:r w:rsidRPr="00FF4946">
        <w:rPr>
          <w:rFonts w:cs="Arial"/>
        </w:rPr>
        <w:t>Organisational and safety culture</w:t>
      </w:r>
    </w:p>
    <w:p w14:paraId="2DB5014B" w14:textId="2EC26993" w:rsidR="00BC37C7" w:rsidRDefault="00D47753" w:rsidP="000D7E87">
      <w:pPr>
        <w:pStyle w:val="ListParagraph"/>
        <w:numPr>
          <w:ilvl w:val="0"/>
          <w:numId w:val="26"/>
        </w:numPr>
        <w:autoSpaceDE w:val="0"/>
        <w:autoSpaceDN w:val="0"/>
        <w:adjustRightInd w:val="0"/>
        <w:rPr>
          <w:rFonts w:cs="Arial"/>
        </w:rPr>
      </w:pPr>
      <w:r>
        <w:rPr>
          <w:rFonts w:cs="Arial"/>
        </w:rPr>
        <w:t>Incident and accident reporting</w:t>
      </w:r>
    </w:p>
    <w:p w14:paraId="46A1881D" w14:textId="10B7420D" w:rsidR="00D47753" w:rsidRDefault="00BC37C7" w:rsidP="000D7E87">
      <w:pPr>
        <w:pStyle w:val="ListParagraph"/>
        <w:numPr>
          <w:ilvl w:val="0"/>
          <w:numId w:val="26"/>
        </w:numPr>
        <w:autoSpaceDE w:val="0"/>
        <w:autoSpaceDN w:val="0"/>
        <w:adjustRightInd w:val="0"/>
        <w:rPr>
          <w:rFonts w:cs="Arial"/>
        </w:rPr>
      </w:pPr>
      <w:r>
        <w:rPr>
          <w:rFonts w:cs="Arial"/>
        </w:rPr>
        <w:t xml:space="preserve">Internal </w:t>
      </w:r>
      <w:r w:rsidR="00F81017">
        <w:rPr>
          <w:rFonts w:cs="Arial"/>
        </w:rPr>
        <w:t>a</w:t>
      </w:r>
      <w:r>
        <w:rPr>
          <w:rFonts w:cs="Arial"/>
        </w:rPr>
        <w:t>ccident</w:t>
      </w:r>
      <w:r w:rsidR="00F81017">
        <w:rPr>
          <w:rFonts w:cs="Arial"/>
        </w:rPr>
        <w:t xml:space="preserve"> and incident</w:t>
      </w:r>
      <w:r>
        <w:rPr>
          <w:rFonts w:cs="Arial"/>
        </w:rPr>
        <w:t xml:space="preserve"> Investigation</w:t>
      </w:r>
      <w:r w:rsidR="00D47753">
        <w:rPr>
          <w:rFonts w:cs="Arial"/>
        </w:rPr>
        <w:t xml:space="preserve"> </w:t>
      </w:r>
    </w:p>
    <w:p w14:paraId="3098C7A3" w14:textId="122BA0BF" w:rsidR="007022F1" w:rsidRDefault="00BC37C7" w:rsidP="000D7E87">
      <w:pPr>
        <w:pStyle w:val="ListParagraph"/>
        <w:numPr>
          <w:ilvl w:val="0"/>
          <w:numId w:val="26"/>
        </w:numPr>
        <w:autoSpaceDE w:val="0"/>
        <w:autoSpaceDN w:val="0"/>
        <w:adjustRightInd w:val="0"/>
        <w:rPr>
          <w:rFonts w:cs="Arial"/>
        </w:rPr>
      </w:pPr>
      <w:r>
        <w:rPr>
          <w:rFonts w:cs="Arial"/>
        </w:rPr>
        <w:t xml:space="preserve">Use of Performance Indicators in Quality and Safety Management </w:t>
      </w:r>
    </w:p>
    <w:p w14:paraId="7B603591" w14:textId="23F0462B" w:rsidR="007022F1" w:rsidRDefault="0061335C" w:rsidP="000D7E87">
      <w:pPr>
        <w:pStyle w:val="ListParagraph"/>
        <w:numPr>
          <w:ilvl w:val="0"/>
          <w:numId w:val="26"/>
        </w:numPr>
        <w:autoSpaceDE w:val="0"/>
        <w:autoSpaceDN w:val="0"/>
        <w:adjustRightInd w:val="0"/>
        <w:rPr>
          <w:rFonts w:cs="Arial"/>
        </w:rPr>
      </w:pPr>
      <w:r>
        <w:rPr>
          <w:rFonts w:cs="Arial"/>
        </w:rPr>
        <w:t xml:space="preserve">Recruitment, </w:t>
      </w:r>
      <w:r w:rsidR="007022F1">
        <w:rPr>
          <w:rFonts w:cs="Arial"/>
        </w:rPr>
        <w:t>Selection</w:t>
      </w:r>
      <w:r>
        <w:rPr>
          <w:rFonts w:cs="Arial"/>
        </w:rPr>
        <w:t xml:space="preserve"> and Retention</w:t>
      </w:r>
    </w:p>
    <w:p w14:paraId="51E46CDD" w14:textId="7C704452" w:rsidR="007022F1" w:rsidRPr="00656C0C" w:rsidRDefault="007022F1" w:rsidP="00ED55F7">
      <w:pPr>
        <w:pStyle w:val="ListParagraph"/>
        <w:numPr>
          <w:ilvl w:val="1"/>
          <w:numId w:val="26"/>
        </w:numPr>
        <w:autoSpaceDE w:val="0"/>
        <w:autoSpaceDN w:val="0"/>
        <w:adjustRightInd w:val="0"/>
        <w:rPr>
          <w:rFonts w:cs="Arial"/>
        </w:rPr>
      </w:pPr>
      <w:r>
        <w:rPr>
          <w:rFonts w:cs="Arial"/>
        </w:rPr>
        <w:t>Psychometric testing</w:t>
      </w:r>
    </w:p>
    <w:p w14:paraId="3DEF974D" w14:textId="77777777" w:rsidR="00D47753" w:rsidRPr="00535966" w:rsidRDefault="00D47753" w:rsidP="00D47753">
      <w:pPr>
        <w:autoSpaceDE w:val="0"/>
        <w:autoSpaceDN w:val="0"/>
        <w:adjustRightInd w:val="0"/>
        <w:rPr>
          <w:rFonts w:cs="Arial"/>
        </w:rPr>
      </w:pPr>
    </w:p>
    <w:p w14:paraId="2B8C4BDA" w14:textId="77777777" w:rsidR="00D47753" w:rsidRPr="00535966" w:rsidRDefault="00D47753" w:rsidP="00D47753">
      <w:pPr>
        <w:autoSpaceDE w:val="0"/>
        <w:autoSpaceDN w:val="0"/>
        <w:adjustRightInd w:val="0"/>
        <w:rPr>
          <w:rFonts w:cs="Arial"/>
        </w:rPr>
      </w:pPr>
      <w:r w:rsidRPr="00535966">
        <w:rPr>
          <w:rFonts w:cs="Arial"/>
          <w:b/>
          <w:bCs/>
        </w:rPr>
        <w:t>Facilities</w:t>
      </w:r>
    </w:p>
    <w:p w14:paraId="4046ACBB" w14:textId="77777777" w:rsidR="00D47753" w:rsidRDefault="00D47753" w:rsidP="00D47753">
      <w:pPr>
        <w:autoSpaceDE w:val="0"/>
        <w:autoSpaceDN w:val="0"/>
        <w:adjustRightInd w:val="0"/>
        <w:rPr>
          <w:rFonts w:cs="Arial"/>
        </w:rPr>
      </w:pPr>
    </w:p>
    <w:p w14:paraId="725D6729" w14:textId="77777777"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 xml:space="preserve">Food and Refreshment </w:t>
      </w:r>
    </w:p>
    <w:p w14:paraId="044B78F3" w14:textId="77777777"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Sanitary Facilities</w:t>
      </w:r>
    </w:p>
    <w:p w14:paraId="5E6BA8DD" w14:textId="77777777"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 xml:space="preserve">Interior Décor </w:t>
      </w:r>
    </w:p>
    <w:p w14:paraId="633A1507" w14:textId="77777777" w:rsidR="00D47753" w:rsidRDefault="00D47753" w:rsidP="00D47753">
      <w:pPr>
        <w:pStyle w:val="BodyText"/>
        <w:rPr>
          <w:rFonts w:cs="Arial"/>
          <w:sz w:val="20"/>
          <w:szCs w:val="20"/>
        </w:rPr>
      </w:pPr>
    </w:p>
    <w:p w14:paraId="46459937" w14:textId="77777777" w:rsidR="00D47753" w:rsidRPr="00535966" w:rsidRDefault="00D47753" w:rsidP="00D47753">
      <w:pPr>
        <w:pStyle w:val="BodyText"/>
        <w:rPr>
          <w:lang w:eastAsia="de-DE"/>
        </w:rPr>
      </w:pPr>
      <w:r>
        <w:rPr>
          <w:rFonts w:cs="Arial"/>
          <w:sz w:val="20"/>
          <w:szCs w:val="20"/>
        </w:rPr>
        <w:t xml:space="preserve">A number of other documents might be considered as appendices in such a guideline.  These include checklists for those using the guideline during procurement/tendering process.  </w:t>
      </w:r>
    </w:p>
    <w:p w14:paraId="7713AD7E" w14:textId="77777777" w:rsidR="00D47753" w:rsidRDefault="00D47753" w:rsidP="000D7E87">
      <w:pPr>
        <w:pStyle w:val="Heading1"/>
        <w:numPr>
          <w:ilvl w:val="0"/>
          <w:numId w:val="10"/>
        </w:numPr>
      </w:pPr>
      <w:r>
        <w:lastRenderedPageBreak/>
        <w:t>Action requested of the Committee</w:t>
      </w:r>
    </w:p>
    <w:p w14:paraId="48F3A4CC" w14:textId="77777777" w:rsidR="00D47753" w:rsidRPr="004E70EB" w:rsidRDefault="00D47753" w:rsidP="00D47753">
      <w:pPr>
        <w:pStyle w:val="BodyText"/>
        <w:rPr>
          <w:sz w:val="20"/>
          <w:szCs w:val="20"/>
        </w:rPr>
      </w:pPr>
      <w:r w:rsidRPr="004E70EB">
        <w:rPr>
          <w:sz w:val="20"/>
          <w:szCs w:val="20"/>
        </w:rPr>
        <w:t>The Committee is requested to consider items provided in this document in progressing Task 3.3.1 - Develop Guidance on Human Factor</w:t>
      </w:r>
      <w:r>
        <w:rPr>
          <w:sz w:val="20"/>
          <w:szCs w:val="20"/>
        </w:rPr>
        <w:t>s</w:t>
      </w:r>
      <w:r w:rsidRPr="004E70EB">
        <w:rPr>
          <w:sz w:val="20"/>
          <w:szCs w:val="20"/>
        </w:rPr>
        <w:t xml:space="preserve"> Management in VTS.</w:t>
      </w:r>
    </w:p>
    <w:p w14:paraId="60BCC120" w14:textId="616D9B1A" w:rsidR="0080294B" w:rsidRDefault="0061552B" w:rsidP="00FE5674">
      <w:pPr>
        <w:pStyle w:val="BodyText"/>
        <w:tabs>
          <w:tab w:val="left" w:pos="2835"/>
        </w:tabs>
      </w:pPr>
      <w:r>
        <w:t xml:space="preserve"> </w:t>
      </w:r>
    </w:p>
    <w:sectPr w:rsidR="0080294B" w:rsidSect="00D47753">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290782" w14:textId="77777777" w:rsidR="00FE6EAF" w:rsidRDefault="00FE6EAF" w:rsidP="00362CD9">
      <w:r>
        <w:separator/>
      </w:r>
    </w:p>
  </w:endnote>
  <w:endnote w:type="continuationSeparator" w:id="0">
    <w:p w14:paraId="0119540A" w14:textId="77777777" w:rsidR="00FE6EAF" w:rsidRDefault="00FE6EA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D6994" w14:textId="77777777" w:rsidR="00FE6EAF" w:rsidRDefault="00FE6EAF" w:rsidP="00362CD9">
      <w:r>
        <w:separator/>
      </w:r>
    </w:p>
  </w:footnote>
  <w:footnote w:type="continuationSeparator" w:id="0">
    <w:p w14:paraId="3EC56CA4" w14:textId="77777777" w:rsidR="00FE6EAF" w:rsidRDefault="00FE6EAF"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3357F8"/>
    <w:multiLevelType w:val="hybridMultilevel"/>
    <w:tmpl w:val="03BC8C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D7A37BA"/>
    <w:multiLevelType w:val="hybridMultilevel"/>
    <w:tmpl w:val="20444B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FB0088F"/>
    <w:multiLevelType w:val="hybridMultilevel"/>
    <w:tmpl w:val="1BA4E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F6064AE"/>
    <w:multiLevelType w:val="hybridMultilevel"/>
    <w:tmpl w:val="7C28A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381539C"/>
    <w:multiLevelType w:val="hybridMultilevel"/>
    <w:tmpl w:val="8B8A98C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8FE2F38"/>
    <w:multiLevelType w:val="hybridMultilevel"/>
    <w:tmpl w:val="6B7265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B085F63"/>
    <w:multiLevelType w:val="hybridMultilevel"/>
    <w:tmpl w:val="38CAE6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137CF4"/>
    <w:multiLevelType w:val="hybridMultilevel"/>
    <w:tmpl w:val="FCCCB1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2F12869"/>
    <w:multiLevelType w:val="hybridMultilevel"/>
    <w:tmpl w:val="DB828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7031D85"/>
    <w:multiLevelType w:val="hybridMultilevel"/>
    <w:tmpl w:val="7300691A"/>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F15434E"/>
    <w:multiLevelType w:val="hybridMultilevel"/>
    <w:tmpl w:val="745680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A444EF7"/>
    <w:multiLevelType w:val="hybridMultilevel"/>
    <w:tmpl w:val="2DAED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2"/>
  </w:num>
  <w:num w:numId="2">
    <w:abstractNumId w:val="16"/>
  </w:num>
  <w:num w:numId="3">
    <w:abstractNumId w:val="2"/>
  </w:num>
  <w:num w:numId="4">
    <w:abstractNumId w:val="25"/>
  </w:num>
  <w:num w:numId="5">
    <w:abstractNumId w:val="10"/>
  </w:num>
  <w:num w:numId="6">
    <w:abstractNumId w:val="9"/>
  </w:num>
  <w:num w:numId="7">
    <w:abstractNumId w:val="18"/>
  </w:num>
  <w:num w:numId="8">
    <w:abstractNumId w:val="17"/>
  </w:num>
  <w:num w:numId="9">
    <w:abstractNumId w:val="23"/>
  </w:num>
  <w:num w:numId="10">
    <w:abstractNumId w:val="5"/>
  </w:num>
  <w:num w:numId="11">
    <w:abstractNumId w:val="6"/>
  </w:num>
  <w:num w:numId="12">
    <w:abstractNumId w:val="20"/>
  </w:num>
  <w:num w:numId="13">
    <w:abstractNumId w:val="14"/>
  </w:num>
  <w:num w:numId="14">
    <w:abstractNumId w:val="13"/>
  </w:num>
  <w:num w:numId="15">
    <w:abstractNumId w:val="5"/>
  </w:num>
  <w:num w:numId="16">
    <w:abstractNumId w:val="15"/>
  </w:num>
  <w:num w:numId="17">
    <w:abstractNumId w:val="0"/>
  </w:num>
  <w:num w:numId="18">
    <w:abstractNumId w:val="12"/>
  </w:num>
  <w:num w:numId="19">
    <w:abstractNumId w:val="27"/>
  </w:num>
  <w:num w:numId="20">
    <w:abstractNumId w:val="7"/>
  </w:num>
  <w:num w:numId="21">
    <w:abstractNumId w:val="21"/>
  </w:num>
  <w:num w:numId="22">
    <w:abstractNumId w:val="11"/>
  </w:num>
  <w:num w:numId="23">
    <w:abstractNumId w:val="19"/>
  </w:num>
  <w:num w:numId="24">
    <w:abstractNumId w:val="4"/>
  </w:num>
  <w:num w:numId="25">
    <w:abstractNumId w:val="1"/>
  </w:num>
  <w:num w:numId="26">
    <w:abstractNumId w:val="3"/>
  </w:num>
  <w:num w:numId="27">
    <w:abstractNumId w:val="26"/>
  </w:num>
  <w:num w:numId="28">
    <w:abstractNumId w:val="24"/>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75FB9"/>
    <w:rsid w:val="00084F33"/>
    <w:rsid w:val="00090293"/>
    <w:rsid w:val="000A0D48"/>
    <w:rsid w:val="000A77A7"/>
    <w:rsid w:val="000B1707"/>
    <w:rsid w:val="000C1B3E"/>
    <w:rsid w:val="000D7E87"/>
    <w:rsid w:val="00177F4D"/>
    <w:rsid w:val="00180DDA"/>
    <w:rsid w:val="001B2A2D"/>
    <w:rsid w:val="001B737D"/>
    <w:rsid w:val="001C44A3"/>
    <w:rsid w:val="001E0E15"/>
    <w:rsid w:val="001F2875"/>
    <w:rsid w:val="001F528A"/>
    <w:rsid w:val="001F704E"/>
    <w:rsid w:val="002125B0"/>
    <w:rsid w:val="00243228"/>
    <w:rsid w:val="00251483"/>
    <w:rsid w:val="00255CAA"/>
    <w:rsid w:val="00264305"/>
    <w:rsid w:val="00285160"/>
    <w:rsid w:val="002A0346"/>
    <w:rsid w:val="002A4487"/>
    <w:rsid w:val="002B49E9"/>
    <w:rsid w:val="002D3E8B"/>
    <w:rsid w:val="002D4575"/>
    <w:rsid w:val="002D5C0C"/>
    <w:rsid w:val="002E03D1"/>
    <w:rsid w:val="002E6B74"/>
    <w:rsid w:val="002E6FCA"/>
    <w:rsid w:val="0033573B"/>
    <w:rsid w:val="00356CD0"/>
    <w:rsid w:val="00362CD9"/>
    <w:rsid w:val="003761CA"/>
    <w:rsid w:val="00380DAF"/>
    <w:rsid w:val="003B28F5"/>
    <w:rsid w:val="003B7B7D"/>
    <w:rsid w:val="003C54CB"/>
    <w:rsid w:val="003C7A2A"/>
    <w:rsid w:val="003D2DC1"/>
    <w:rsid w:val="003D69D0"/>
    <w:rsid w:val="003F2918"/>
    <w:rsid w:val="003F430E"/>
    <w:rsid w:val="003F58CA"/>
    <w:rsid w:val="0041088C"/>
    <w:rsid w:val="0041462F"/>
    <w:rsid w:val="00420A38"/>
    <w:rsid w:val="00431B19"/>
    <w:rsid w:val="004661AD"/>
    <w:rsid w:val="004D1D85"/>
    <w:rsid w:val="004D3C3A"/>
    <w:rsid w:val="004E1CD1"/>
    <w:rsid w:val="005107EB"/>
    <w:rsid w:val="00520D72"/>
    <w:rsid w:val="00521345"/>
    <w:rsid w:val="00526DF0"/>
    <w:rsid w:val="00545CC4"/>
    <w:rsid w:val="00551FFF"/>
    <w:rsid w:val="005607A2"/>
    <w:rsid w:val="0057198B"/>
    <w:rsid w:val="00597FAE"/>
    <w:rsid w:val="005B32A3"/>
    <w:rsid w:val="005C0D44"/>
    <w:rsid w:val="005C566C"/>
    <w:rsid w:val="005C7E69"/>
    <w:rsid w:val="005E0E2E"/>
    <w:rsid w:val="005E262D"/>
    <w:rsid w:val="005F23D3"/>
    <w:rsid w:val="005F7E20"/>
    <w:rsid w:val="0061335C"/>
    <w:rsid w:val="0061552B"/>
    <w:rsid w:val="00643865"/>
    <w:rsid w:val="00656C0C"/>
    <w:rsid w:val="006652C3"/>
    <w:rsid w:val="00691FD0"/>
    <w:rsid w:val="00692148"/>
    <w:rsid w:val="006C5948"/>
    <w:rsid w:val="006F2A74"/>
    <w:rsid w:val="006F3752"/>
    <w:rsid w:val="007022F1"/>
    <w:rsid w:val="007118F5"/>
    <w:rsid w:val="00712AA4"/>
    <w:rsid w:val="00721AA1"/>
    <w:rsid w:val="00724B67"/>
    <w:rsid w:val="0073459A"/>
    <w:rsid w:val="007547F8"/>
    <w:rsid w:val="00765622"/>
    <w:rsid w:val="00770B6C"/>
    <w:rsid w:val="00783FEA"/>
    <w:rsid w:val="007E6DF0"/>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0100F"/>
    <w:rsid w:val="0092692B"/>
    <w:rsid w:val="00943E9C"/>
    <w:rsid w:val="00953F4D"/>
    <w:rsid w:val="00960BB8"/>
    <w:rsid w:val="00964F5C"/>
    <w:rsid w:val="009831C0"/>
    <w:rsid w:val="00A0389B"/>
    <w:rsid w:val="00A1070D"/>
    <w:rsid w:val="00A446C9"/>
    <w:rsid w:val="00A635D6"/>
    <w:rsid w:val="00A8553A"/>
    <w:rsid w:val="00A90707"/>
    <w:rsid w:val="00A93AED"/>
    <w:rsid w:val="00B226F2"/>
    <w:rsid w:val="00B274DF"/>
    <w:rsid w:val="00B56BDF"/>
    <w:rsid w:val="00B65812"/>
    <w:rsid w:val="00B85CD6"/>
    <w:rsid w:val="00B90A27"/>
    <w:rsid w:val="00B9554D"/>
    <w:rsid w:val="00BB2B9F"/>
    <w:rsid w:val="00BB7D9E"/>
    <w:rsid w:val="00BC37C7"/>
    <w:rsid w:val="00BD3CB8"/>
    <w:rsid w:val="00BD4E6F"/>
    <w:rsid w:val="00BF32F0"/>
    <w:rsid w:val="00BF4DCE"/>
    <w:rsid w:val="00C05CE5"/>
    <w:rsid w:val="00C6171E"/>
    <w:rsid w:val="00CA6F2C"/>
    <w:rsid w:val="00CE1AAB"/>
    <w:rsid w:val="00CF1871"/>
    <w:rsid w:val="00D1133E"/>
    <w:rsid w:val="00D17A34"/>
    <w:rsid w:val="00D26628"/>
    <w:rsid w:val="00D332B3"/>
    <w:rsid w:val="00D47753"/>
    <w:rsid w:val="00D55207"/>
    <w:rsid w:val="00D92B45"/>
    <w:rsid w:val="00D95962"/>
    <w:rsid w:val="00DC389B"/>
    <w:rsid w:val="00DE2FEE"/>
    <w:rsid w:val="00DE421E"/>
    <w:rsid w:val="00E00BE9"/>
    <w:rsid w:val="00E22A11"/>
    <w:rsid w:val="00E31E5C"/>
    <w:rsid w:val="00E558C3"/>
    <w:rsid w:val="00E55927"/>
    <w:rsid w:val="00E912A6"/>
    <w:rsid w:val="00EA4844"/>
    <w:rsid w:val="00EA4D9C"/>
    <w:rsid w:val="00EA5A97"/>
    <w:rsid w:val="00EB3B25"/>
    <w:rsid w:val="00EB75EE"/>
    <w:rsid w:val="00ED55F7"/>
    <w:rsid w:val="00EE4C1D"/>
    <w:rsid w:val="00EE5616"/>
    <w:rsid w:val="00EF3685"/>
    <w:rsid w:val="00F159EB"/>
    <w:rsid w:val="00F25BF4"/>
    <w:rsid w:val="00F267DB"/>
    <w:rsid w:val="00F46F6F"/>
    <w:rsid w:val="00F60608"/>
    <w:rsid w:val="00F62217"/>
    <w:rsid w:val="00F81017"/>
    <w:rsid w:val="00FB17A9"/>
    <w:rsid w:val="00FB527C"/>
    <w:rsid w:val="00FB6F75"/>
    <w:rsid w:val="00FC0EB3"/>
    <w:rsid w:val="00FD2EB6"/>
    <w:rsid w:val="00FD675E"/>
    <w:rsid w:val="00FE5674"/>
    <w:rsid w:val="00FE6EA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5"/>
      </w:numPr>
      <w:spacing w:before="120" w:after="120"/>
      <w:outlineLvl w:val="1"/>
    </w:pPr>
    <w:rPr>
      <w:b/>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D47753"/>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5"/>
      </w:numPr>
      <w:spacing w:before="120" w:after="120"/>
      <w:outlineLvl w:val="1"/>
    </w:pPr>
    <w:rPr>
      <w:b/>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D4775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07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BD8A8-5FE4-47E0-9A51-0B3319190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1127</Words>
  <Characters>6204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6</cp:revision>
  <cp:lastPrinted>2016-02-26T00:13:00Z</cp:lastPrinted>
  <dcterms:created xsi:type="dcterms:W3CDTF">2016-02-26T00:21:00Z</dcterms:created>
  <dcterms:modified xsi:type="dcterms:W3CDTF">2016-02-29T08:26:00Z</dcterms:modified>
</cp:coreProperties>
</file>